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0381247F" w:rsidR="007A558C" w:rsidRPr="007A558C" w:rsidRDefault="007A558C" w:rsidP="007A558C">
      <w:pPr>
        <w:pStyle w:val="Hlavika"/>
      </w:pPr>
      <w:bookmarkStart w:id="0" w:name="_GoBack"/>
      <w:bookmarkEnd w:id="0"/>
      <w:r>
        <w:t xml:space="preserve">Príloha č. </w:t>
      </w:r>
      <w:r w:rsidR="00220FF0">
        <w:t>4</w:t>
      </w:r>
      <w:r>
        <w:t xml:space="preserve">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w:t>
      </w:r>
      <w:r w:rsidR="008F1CFB" w:rsidRPr="00B87D2B">
        <w:rPr>
          <w:b/>
          <w:sz w:val="22"/>
          <w:rPrChange w:id="1" w:author="Autor">
            <w:rPr>
              <w:sz w:val="22"/>
            </w:rPr>
          </w:rPrChange>
        </w:rPr>
        <w:t xml:space="preserve">malo alebo mohlo mať vplyv na výsledok </w:t>
      </w:r>
      <w:r w:rsidRPr="00B87D2B">
        <w:rPr>
          <w:b/>
          <w:sz w:val="22"/>
          <w:rPrChange w:id="2" w:author="Autor">
            <w:rPr>
              <w:sz w:val="22"/>
            </w:rPr>
          </w:rPrChange>
        </w:rPr>
        <w:t>VO</w:t>
      </w:r>
      <w:r w:rsidR="008F1CFB" w:rsidRPr="00A05EC4">
        <w:rPr>
          <w:sz w:val="22"/>
          <w:szCs w:val="22"/>
          <w:lang w:eastAsia="cs-CZ"/>
        </w:rPr>
        <w:t xml:space="preserve">. </w:t>
      </w:r>
    </w:p>
    <w:p w14:paraId="4581DC92" w14:textId="5C80A5F2"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w:t>
      </w:r>
      <w:ins w:id="3" w:author="Autor">
        <w:r w:rsidR="00632501" w:rsidRPr="00632501">
          <w:rPr>
            <w:sz w:val="22"/>
            <w:szCs w:val="22"/>
            <w:lang w:eastAsia="cs-CZ"/>
          </w:rPr>
          <w:t>zistenia nedostatkov by sa mali riešiť v súlade so zásadou proporcionality a podľa možnosti analogicky s typmi nedostatkov uvedenými v</w:t>
        </w:r>
        <w:r w:rsidR="00632501">
          <w:rPr>
            <w:sz w:val="22"/>
            <w:szCs w:val="22"/>
            <w:lang w:eastAsia="cs-CZ"/>
          </w:rPr>
          <w:t> </w:t>
        </w:r>
        <w:r w:rsidR="00632501" w:rsidRPr="00632501">
          <w:rPr>
            <w:sz w:val="22"/>
            <w:szCs w:val="22"/>
            <w:lang w:eastAsia="cs-CZ"/>
          </w:rPr>
          <w:t>prílohe</w:t>
        </w:r>
        <w:r w:rsidR="00632501">
          <w:rPr>
            <w:sz w:val="22"/>
            <w:szCs w:val="22"/>
            <w:lang w:eastAsia="cs-CZ"/>
          </w:rPr>
          <w:t xml:space="preserve">, pričom </w:t>
        </w:r>
      </w:ins>
      <w:r w:rsidRPr="005124D4">
        <w:rPr>
          <w:sz w:val="22"/>
          <w:szCs w:val="22"/>
          <w:lang w:eastAsia="cs-CZ"/>
        </w:rPr>
        <w:t>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Change w:id="4">
          <w:tblGrid>
            <w:gridCol w:w="113"/>
            <w:gridCol w:w="562"/>
            <w:gridCol w:w="113"/>
            <w:gridCol w:w="3607"/>
            <w:gridCol w:w="113"/>
            <w:gridCol w:w="6266"/>
            <w:gridCol w:w="113"/>
            <w:gridCol w:w="3147"/>
            <w:gridCol w:w="113"/>
          </w:tblGrid>
        </w:tblGridChange>
      </w:tblGrid>
      <w:tr w:rsidR="00B87D2B" w:rsidRPr="007C3E78" w14:paraId="4581DC97" w14:textId="77777777" w:rsidTr="00B87D2B">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6" w:author="Autor">
            <w:trPr>
              <w:gridAfter w:val="0"/>
            </w:trPr>
          </w:trPrChange>
        </w:trPr>
        <w:tc>
          <w:tcPr>
            <w:tcW w:w="14034" w:type="dxa"/>
            <w:gridSpan w:val="4"/>
            <w:shd w:val="clear" w:color="auto" w:fill="BFBFBF" w:themeFill="background1" w:themeFillShade="BF"/>
            <w:vAlign w:val="center"/>
            <w:tcPrChange w:id="7" w:author="Autor">
              <w:tcPr>
                <w:tcW w:w="14034" w:type="dxa"/>
                <w:gridSpan w:val="8"/>
                <w:shd w:val="clear" w:color="auto" w:fill="BFBFBF" w:themeFill="background1" w:themeFillShade="BF"/>
                <w:vAlign w:val="center"/>
              </w:tcPr>
            </w:tcPrChange>
          </w:tcPr>
          <w:p w14:paraId="4581DC98" w14:textId="036252E7" w:rsidR="00A91AEF" w:rsidRPr="007C3E78" w:rsidRDefault="00A91AEF" w:rsidP="00A91AEF">
            <w:pPr>
              <w:jc w:val="center"/>
              <w:rPr>
                <w:b/>
                <w:sz w:val="22"/>
                <w:szCs w:val="22"/>
                <w:lang w:eastAsia="cs-CZ"/>
              </w:rPr>
            </w:pPr>
            <w:del w:id="8" w:author="Autor">
              <w:r w:rsidRPr="007C3E78">
                <w:rPr>
                  <w:b/>
                  <w:sz w:val="22"/>
                  <w:szCs w:val="22"/>
                  <w:lang w:eastAsia="cs-CZ"/>
                </w:rPr>
                <w:delText>Oznámenie o vyhlásení</w:delText>
              </w:r>
            </w:del>
            <w:ins w:id="9" w:author="Autor">
              <w:r w:rsidR="00E16F8E">
                <w:rPr>
                  <w:b/>
                  <w:sz w:val="22"/>
                  <w:szCs w:val="22"/>
                  <w:lang w:eastAsia="cs-CZ"/>
                </w:rPr>
                <w:t>Vyhlásenie</w:t>
              </w:r>
            </w:ins>
            <w:r w:rsidRPr="007C3E78">
              <w:rPr>
                <w:b/>
                <w:sz w:val="22"/>
                <w:szCs w:val="22"/>
                <w:lang w:eastAsia="cs-CZ"/>
              </w:rPr>
              <w:t xml:space="preserve"> verejného obstarávania, špecifikácia v súťažných podkladoch</w:t>
            </w:r>
          </w:p>
        </w:tc>
      </w:tr>
      <w:tr w:rsidR="008F1CFB" w:rsidRPr="007C3E78" w14:paraId="4581DCA6"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11" w:author="Autor">
            <w:trPr>
              <w:gridAfter w:val="0"/>
            </w:trPr>
          </w:trPrChange>
        </w:trPr>
        <w:tc>
          <w:tcPr>
            <w:tcW w:w="675" w:type="dxa"/>
            <w:shd w:val="clear" w:color="auto" w:fill="auto"/>
            <w:vAlign w:val="center"/>
            <w:tcPrChange w:id="12" w:author="Autor">
              <w:tcPr>
                <w:tcW w:w="675" w:type="dxa"/>
                <w:gridSpan w:val="2"/>
                <w:shd w:val="clear" w:color="auto" w:fill="auto"/>
                <w:vAlign w:val="center"/>
              </w:tcPr>
            </w:tcPrChange>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Change w:id="13" w:author="Autor">
              <w:tcPr>
                <w:tcW w:w="3720" w:type="dxa"/>
                <w:gridSpan w:val="2"/>
                <w:shd w:val="clear" w:color="auto" w:fill="auto"/>
              </w:tcPr>
            </w:tcPrChange>
          </w:tcPr>
          <w:p w14:paraId="4581DC9B" w14:textId="77777777" w:rsidR="008F1CFB" w:rsidRPr="007C3E78" w:rsidRDefault="008F1CFB" w:rsidP="00B87D2B">
            <w:pPr>
              <w:jc w:val="both"/>
              <w:rPr>
                <w:sz w:val="22"/>
                <w:szCs w:val="22"/>
                <w:lang w:eastAsia="cs-CZ"/>
              </w:rPr>
              <w:pPrChange w:id="14" w:author="Autor">
                <w:pPr/>
              </w:pPrChange>
            </w:pPr>
            <w:r w:rsidRPr="007C3E78">
              <w:rPr>
                <w:sz w:val="22"/>
                <w:szCs w:val="22"/>
                <w:lang w:eastAsia="cs-CZ"/>
              </w:rPr>
              <w:t xml:space="preserve">Nedodržanie postupov zverejňovania zákazky v zmysle zákona o VO </w:t>
            </w:r>
          </w:p>
          <w:p w14:paraId="4581DC9C" w14:textId="77777777" w:rsidR="008F1CFB" w:rsidRPr="007C3E78" w:rsidRDefault="008F1CFB" w:rsidP="00B87D2B">
            <w:pPr>
              <w:jc w:val="both"/>
              <w:rPr>
                <w:sz w:val="22"/>
                <w:szCs w:val="22"/>
                <w:lang w:eastAsia="cs-CZ"/>
              </w:rPr>
              <w:pPrChange w:id="15" w:author="Autor">
                <w:pPr/>
              </w:pPrChange>
            </w:pPr>
          </w:p>
        </w:tc>
        <w:tc>
          <w:tcPr>
            <w:tcW w:w="6379" w:type="dxa"/>
            <w:shd w:val="clear" w:color="auto" w:fill="auto"/>
            <w:tcPrChange w:id="16" w:author="Autor">
              <w:tcPr>
                <w:tcW w:w="6379" w:type="dxa"/>
                <w:gridSpan w:val="2"/>
                <w:shd w:val="clear" w:color="auto" w:fill="auto"/>
              </w:tcPr>
            </w:tcPrChange>
          </w:tcPr>
          <w:p w14:paraId="4581DC9D" w14:textId="6E130A28" w:rsidR="008F1CFB"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w:t>
            </w:r>
            <w:del w:id="17" w:author="Autor">
              <w:r w:rsidRPr="007C3E78">
                <w:rPr>
                  <w:sz w:val="22"/>
                  <w:szCs w:val="22"/>
                  <w:lang w:eastAsia="cs-CZ"/>
                </w:rPr>
                <w:delText>úradu</w:delText>
              </w:r>
            </w:del>
            <w:ins w:id="18" w:author="Autor">
              <w:r w:rsidR="00063BD3">
                <w:rPr>
                  <w:sz w:val="22"/>
                  <w:szCs w:val="22"/>
                  <w:lang w:eastAsia="cs-CZ"/>
                </w:rPr>
                <w:t>ÚVO</w:t>
              </w:r>
            </w:ins>
            <w:r w:rsidRPr="007C3E78">
              <w:rPr>
                <w:sz w:val="22"/>
                <w:szCs w:val="22"/>
                <w:lang w:eastAsia="cs-CZ"/>
              </w:rPr>
              <w:t xml:space="preserve"> podľa § 23 ods. 1 zákona o VO. </w:t>
            </w:r>
          </w:p>
          <w:p w14:paraId="714ED65E" w14:textId="2475A7BD" w:rsidR="000051F0" w:rsidRDefault="000051F0" w:rsidP="001342A2">
            <w:pPr>
              <w:jc w:val="both"/>
              <w:rPr>
                <w:ins w:id="19" w:author="Autor"/>
                <w:sz w:val="22"/>
                <w:szCs w:val="22"/>
                <w:lang w:eastAsia="cs-CZ"/>
              </w:rPr>
            </w:pPr>
          </w:p>
          <w:p w14:paraId="50B0C331" w14:textId="3EA51261" w:rsidR="000051F0" w:rsidRPr="007C3E78" w:rsidRDefault="000051F0" w:rsidP="001342A2">
            <w:pPr>
              <w:jc w:val="both"/>
              <w:rPr>
                <w:ins w:id="20" w:author="Autor"/>
                <w:sz w:val="22"/>
                <w:szCs w:val="22"/>
                <w:lang w:eastAsia="cs-CZ"/>
              </w:rPr>
            </w:pPr>
            <w:ins w:id="21" w:author="Autor">
              <w:r>
                <w:rPr>
                  <w:sz w:val="22"/>
                  <w:szCs w:val="22"/>
                  <w:lang w:eastAsia="cs-CZ"/>
                </w:rPr>
                <w:t>Verejný obstarávateľ neposlal výzvu na predkladanie ponúk do vestníka ÚVO</w:t>
              </w:r>
              <w:r w:rsidR="00063BD3">
                <w:rPr>
                  <w:sz w:val="22"/>
                  <w:szCs w:val="22"/>
                  <w:lang w:eastAsia="cs-CZ"/>
                </w:rPr>
                <w:t xml:space="preserve"> podľa § 23 ods. 1 zákona o VO</w:t>
              </w:r>
              <w:r w:rsidR="004C147E">
                <w:t xml:space="preserve"> </w:t>
              </w:r>
              <w:r w:rsidR="004C147E" w:rsidRPr="004C147E">
                <w:rPr>
                  <w:sz w:val="22"/>
                  <w:szCs w:val="22"/>
                  <w:lang w:eastAsia="cs-CZ"/>
                </w:rPr>
                <w:t>v prípade podlimitnej zákazky bez využitia elektronického trhoviska</w:t>
              </w:r>
              <w:r w:rsidR="00063BD3">
                <w:rPr>
                  <w:sz w:val="22"/>
                  <w:szCs w:val="22"/>
                  <w:lang w:eastAsia="cs-CZ"/>
                </w:rPr>
                <w:t>.</w:t>
              </w:r>
            </w:ins>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1" w14:textId="6B79A11B" w:rsidR="008F1CFB" w:rsidRPr="007C3E78" w:rsidRDefault="008F1CFB" w:rsidP="001D238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w:t>
            </w:r>
            <w:r w:rsidRPr="007C3E78">
              <w:rPr>
                <w:sz w:val="22"/>
                <w:szCs w:val="22"/>
                <w:lang w:eastAsia="cs-CZ"/>
              </w:rPr>
              <w:lastRenderedPageBreak/>
              <w:t>zákona v zmysle § 1 ods. 2, až 5 zákona VO, uzavretie zmluvy priamym rokovacím konaním podľa § 58 zákona o VO  bez splnenia podmienok na jeho použitie</w:t>
            </w:r>
            <w:del w:id="22" w:author="Autor">
              <w:r w:rsidRPr="007C3E78">
                <w:rPr>
                  <w:sz w:val="22"/>
                  <w:szCs w:val="22"/>
                  <w:lang w:eastAsia="cs-CZ"/>
                </w:rPr>
                <w:delText xml:space="preserve">.   </w:delText>
              </w:r>
            </w:del>
            <w:ins w:id="23" w:author="Autor">
              <w:r w:rsidR="00020538">
                <w:rPr>
                  <w:sz w:val="22"/>
                  <w:szCs w:val="22"/>
                  <w:lang w:eastAsia="cs-CZ"/>
                </w:rPr>
                <w:t xml:space="preserve"> </w:t>
              </w:r>
              <w:r w:rsidR="00020538" w:rsidRPr="00020538">
                <w:rPr>
                  <w:sz w:val="22"/>
                  <w:szCs w:val="22"/>
                  <w:lang w:eastAsia="cs-CZ"/>
                </w:rPr>
                <w:t>alebo nezverejnenie zákazky s ní</w:t>
              </w:r>
              <w:r w:rsidR="00020538">
                <w:rPr>
                  <w:sz w:val="22"/>
                  <w:szCs w:val="22"/>
                  <w:lang w:eastAsia="cs-CZ"/>
                </w:rPr>
                <w:t xml:space="preserve">zkou hodnotou nad </w:t>
              </w:r>
              <w:r w:rsidR="00020538" w:rsidRPr="00020538">
                <w:rPr>
                  <w:sz w:val="22"/>
                  <w:szCs w:val="22"/>
                  <w:lang w:eastAsia="cs-CZ"/>
                </w:rPr>
                <w:t>5 000 EUR na webovom sídle prijímateľa alebo inom vhodnom webovom sídle.</w:t>
              </w:r>
            </w:ins>
          </w:p>
          <w:p w14:paraId="34267D53" w14:textId="77777777" w:rsidR="008F1CFB" w:rsidRPr="007C3E78" w:rsidRDefault="008F1CFB" w:rsidP="007C3E78">
            <w:pPr>
              <w:rPr>
                <w:del w:id="24" w:author="Auto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Change w:id="25" w:author="Autor">
              <w:tcPr>
                <w:tcW w:w="3260" w:type="dxa"/>
                <w:gridSpan w:val="2"/>
                <w:shd w:val="clear" w:color="auto" w:fill="auto"/>
              </w:tcPr>
            </w:tcPrChange>
          </w:tcPr>
          <w:p w14:paraId="4581DCA3" w14:textId="77777777" w:rsidR="008F1CFB" w:rsidRPr="007C3E78" w:rsidRDefault="008F1CFB" w:rsidP="00B87D2B">
            <w:pPr>
              <w:jc w:val="both"/>
              <w:rPr>
                <w:sz w:val="22"/>
                <w:szCs w:val="22"/>
                <w:lang w:eastAsia="cs-CZ"/>
              </w:rPr>
              <w:pPrChange w:id="26" w:author="Autor">
                <w:pPr/>
              </w:pPrChange>
            </w:pPr>
            <w:r w:rsidRPr="007C3E78">
              <w:rPr>
                <w:sz w:val="22"/>
                <w:szCs w:val="22"/>
                <w:lang w:eastAsia="cs-CZ"/>
              </w:rPr>
              <w:lastRenderedPageBreak/>
              <w:t>100 %</w:t>
            </w:r>
          </w:p>
          <w:p w14:paraId="4581DCA4" w14:textId="77777777" w:rsidR="008F1CFB" w:rsidRPr="007C3E78" w:rsidRDefault="008F1CFB" w:rsidP="00B87D2B">
            <w:pPr>
              <w:jc w:val="both"/>
              <w:rPr>
                <w:sz w:val="22"/>
                <w:szCs w:val="22"/>
                <w:lang w:eastAsia="cs-CZ"/>
              </w:rPr>
              <w:pPrChange w:id="27" w:author="Autor">
                <w:pPr/>
              </w:pPrChange>
            </w:pPr>
          </w:p>
          <w:p w14:paraId="1818F649" w14:textId="43A29E03" w:rsidR="008F1CFB" w:rsidRDefault="008F1CFB" w:rsidP="001D238C">
            <w:pPr>
              <w:jc w:val="both"/>
              <w:rPr>
                <w:ins w:id="28" w:author="Auto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 xml:space="preserve">25 </w:t>
            </w:r>
            <w:del w:id="29" w:author="Autor">
              <w:r w:rsidRPr="007C3E78">
                <w:rPr>
                  <w:sz w:val="22"/>
                  <w:szCs w:val="22"/>
                  <w:lang w:eastAsia="cs-CZ"/>
                </w:rPr>
                <w:delText>%</w:delText>
              </w:r>
            </w:del>
            <w:ins w:id="30" w:author="Autor">
              <w:r w:rsidRPr="007C3E78">
                <w:rPr>
                  <w:sz w:val="22"/>
                  <w:szCs w:val="22"/>
                  <w:lang w:eastAsia="cs-CZ"/>
                </w:rPr>
                <w:t>%</w:t>
              </w:r>
              <w:r w:rsidR="00632501">
                <w:rPr>
                  <w:sz w:val="22"/>
                  <w:szCs w:val="22"/>
                  <w:lang w:eastAsia="cs-CZ"/>
                </w:rPr>
                <w:t xml:space="preserve">. </w:t>
              </w:r>
            </w:ins>
          </w:p>
          <w:p w14:paraId="0A571F3C" w14:textId="77777777" w:rsidR="00D71164" w:rsidRDefault="00D71164" w:rsidP="001D238C">
            <w:pPr>
              <w:jc w:val="both"/>
              <w:rPr>
                <w:ins w:id="31" w:author="Autor"/>
                <w:sz w:val="22"/>
                <w:szCs w:val="22"/>
                <w:lang w:eastAsia="cs-CZ"/>
              </w:rPr>
            </w:pPr>
          </w:p>
          <w:p w14:paraId="4581DCA5" w14:textId="03108E25" w:rsidR="00D71164" w:rsidRPr="007C3E78" w:rsidRDefault="00D71164" w:rsidP="00B87D2B">
            <w:pPr>
              <w:jc w:val="both"/>
              <w:rPr>
                <w:sz w:val="22"/>
                <w:szCs w:val="22"/>
                <w:lang w:eastAsia="cs-CZ"/>
              </w:rPr>
              <w:pPrChange w:id="32" w:author="Autor">
                <w:pPr/>
              </w:pPrChange>
            </w:pPr>
            <w:ins w:id="33" w:author="Auto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 xml:space="preserve">na svojom webovom sídle, ale nezaslal informáciu o </w:t>
              </w:r>
              <w:r w:rsidRPr="0000068B">
                <w:rPr>
                  <w:sz w:val="22"/>
                  <w:szCs w:val="22"/>
                  <w:lang w:eastAsia="cs-CZ"/>
                </w:rPr>
                <w:lastRenderedPageBreak/>
                <w:t>tomto zverejnení na osobitný mailový kontakt zakazkycko@vlada.gov.sk</w:t>
              </w:r>
            </w:ins>
          </w:p>
        </w:tc>
      </w:tr>
      <w:tr w:rsidR="008F1CFB" w:rsidRPr="007C3E78" w14:paraId="4581DCB8"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5" w:author="Autor">
            <w:trPr>
              <w:gridAfter w:val="0"/>
            </w:trPr>
          </w:trPrChange>
        </w:trPr>
        <w:tc>
          <w:tcPr>
            <w:tcW w:w="675" w:type="dxa"/>
            <w:shd w:val="clear" w:color="auto" w:fill="auto"/>
            <w:vAlign w:val="center"/>
            <w:tcPrChange w:id="36" w:author="Autor">
              <w:tcPr>
                <w:tcW w:w="675" w:type="dxa"/>
                <w:gridSpan w:val="2"/>
                <w:shd w:val="clear" w:color="auto" w:fill="auto"/>
                <w:vAlign w:val="center"/>
              </w:tcPr>
            </w:tcPrChange>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Change w:id="37" w:author="Autor">
              <w:tcPr>
                <w:tcW w:w="3720" w:type="dxa"/>
                <w:gridSpan w:val="2"/>
                <w:shd w:val="clear" w:color="auto" w:fill="auto"/>
              </w:tcPr>
            </w:tcPrChange>
          </w:tcPr>
          <w:p w14:paraId="4581DCA8" w14:textId="77777777" w:rsidR="008F1CFB" w:rsidRPr="007C3E78" w:rsidRDefault="00A57075" w:rsidP="00B87D2B">
            <w:pPr>
              <w:jc w:val="both"/>
              <w:rPr>
                <w:sz w:val="22"/>
                <w:szCs w:val="22"/>
                <w:lang w:eastAsia="cs-CZ"/>
              </w:rPr>
              <w:pPrChange w:id="38" w:author="Autor">
                <w:pPr/>
              </w:pPrChange>
            </w:pPr>
            <w:r w:rsidRPr="007C3E78">
              <w:rPr>
                <w:sz w:val="22"/>
                <w:szCs w:val="22"/>
                <w:lang w:eastAsia="cs-CZ"/>
              </w:rPr>
              <w:t>Nedovolené rozdelenie predmetu zákazky alebo nedovolené spájanie predmetov zákaziek</w:t>
            </w:r>
          </w:p>
        </w:tc>
        <w:tc>
          <w:tcPr>
            <w:tcW w:w="6379" w:type="dxa"/>
            <w:shd w:val="clear" w:color="auto" w:fill="auto"/>
            <w:tcPrChange w:id="39" w:author="Autor">
              <w:tcPr>
                <w:tcW w:w="6379" w:type="dxa"/>
                <w:gridSpan w:val="2"/>
                <w:shd w:val="clear" w:color="auto" w:fill="auto"/>
              </w:tcPr>
            </w:tcPrChange>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Change w:id="40" w:author="Autor">
              <w:tcPr>
                <w:tcW w:w="3260" w:type="dxa"/>
                <w:gridSpan w:val="2"/>
                <w:shd w:val="clear" w:color="auto" w:fill="auto"/>
              </w:tcPr>
            </w:tcPrChange>
          </w:tcPr>
          <w:p w14:paraId="45839EFA" w14:textId="634114BB" w:rsidR="00D71164" w:rsidRPr="007C3E78" w:rsidRDefault="008F1CFB" w:rsidP="00D71164">
            <w:pPr>
              <w:jc w:val="both"/>
              <w:rPr>
                <w:ins w:id="41" w:author="Autor"/>
                <w:sz w:val="22"/>
                <w:szCs w:val="22"/>
                <w:lang w:eastAsia="cs-CZ"/>
              </w:rPr>
            </w:pPr>
            <w:r w:rsidRPr="007C3E78">
              <w:rPr>
                <w:sz w:val="22"/>
                <w:szCs w:val="22"/>
                <w:lang w:eastAsia="cs-CZ"/>
              </w:rPr>
              <w:t>100 %  - vzťahuje sa na každú z rozdelených zákaziek</w:t>
            </w:r>
            <w:ins w:id="42" w:author="Autor">
              <w:r w:rsidR="00D71164">
                <w:rPr>
                  <w:sz w:val="22"/>
                  <w:szCs w:val="22"/>
                  <w:lang w:eastAsia="cs-CZ"/>
                </w:rPr>
                <w:t xml:space="preserve">, </w:t>
              </w:r>
              <w:r w:rsidR="00D71164" w:rsidRPr="00882484">
                <w:rPr>
                  <w:sz w:val="22"/>
                  <w:szCs w:val="22"/>
                  <w:lang w:eastAsia="cs-CZ"/>
                </w:rPr>
                <w:t>ktorá nebola zverejnená pred uplynutím lehoty na predkladanie ponúk</w:t>
              </w:r>
              <w:r w:rsidR="00D71164">
                <w:rPr>
                  <w:sz w:val="22"/>
                  <w:szCs w:val="22"/>
                  <w:lang w:eastAsia="cs-CZ"/>
                </w:rPr>
                <w:t>.</w:t>
              </w:r>
            </w:ins>
          </w:p>
          <w:p w14:paraId="4581DCB1" w14:textId="4C10F5CE" w:rsidR="008F1CFB" w:rsidRPr="007C3E78" w:rsidRDefault="008F1CFB" w:rsidP="00B87D2B">
            <w:pPr>
              <w:jc w:val="both"/>
              <w:rPr>
                <w:sz w:val="22"/>
                <w:szCs w:val="22"/>
                <w:lang w:eastAsia="cs-CZ"/>
              </w:rPr>
              <w:pPrChange w:id="43" w:author="Autor">
                <w:pPr/>
              </w:pPrChange>
            </w:pPr>
          </w:p>
          <w:p w14:paraId="4581DCB2" w14:textId="77777777" w:rsidR="008F1CFB" w:rsidRPr="007C3E78" w:rsidRDefault="008F1CFB" w:rsidP="00B87D2B">
            <w:pPr>
              <w:jc w:val="both"/>
              <w:rPr>
                <w:sz w:val="22"/>
                <w:szCs w:val="22"/>
                <w:lang w:eastAsia="cs-CZ"/>
              </w:rPr>
              <w:pPrChange w:id="44" w:author="Autor">
                <w:pPr/>
              </w:pPrChange>
            </w:pPr>
          </w:p>
          <w:p w14:paraId="43C269C6" w14:textId="5094B028" w:rsidR="00D71164" w:rsidRPr="007C3E78" w:rsidRDefault="008F1CFB" w:rsidP="00B87D2B">
            <w:pPr>
              <w:jc w:val="both"/>
              <w:rPr>
                <w:sz w:val="22"/>
                <w:szCs w:val="22"/>
                <w:lang w:eastAsia="cs-CZ"/>
              </w:rPr>
              <w:pPrChange w:id="45" w:author="Autor">
                <w:pPr/>
              </w:pPrChange>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del w:id="46" w:author="Autor">
              <w:r w:rsidRPr="007C3E78">
                <w:rPr>
                  <w:sz w:val="22"/>
                  <w:szCs w:val="22"/>
                  <w:lang w:eastAsia="cs-CZ"/>
                </w:rPr>
                <w:delText>. Uplatňuje sa na každú z rozdelených zákaziek</w:delText>
              </w:r>
            </w:del>
            <w:ins w:id="47" w:author="Autor">
              <w:r w:rsidR="00D71164">
                <w:rPr>
                  <w:sz w:val="22"/>
                  <w:szCs w:val="22"/>
                  <w:lang w:eastAsia="cs-CZ"/>
                </w:rPr>
                <w:t>:</w:t>
              </w:r>
              <w:r w:rsidRPr="007C3E78">
                <w:rPr>
                  <w:sz w:val="22"/>
                  <w:szCs w:val="22"/>
                  <w:lang w:eastAsia="cs-CZ"/>
                </w:rPr>
                <w:t xml:space="preserve"> </w:t>
              </w:r>
              <w:r w:rsidR="00D71164">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D71164">
                <w:t xml:space="preserve"> </w:t>
              </w:r>
              <w:r w:rsidR="00D71164" w:rsidRPr="0076764A">
                <w:rPr>
                  <w:sz w:val="22"/>
                  <w:szCs w:val="22"/>
                  <w:lang w:eastAsia="cs-CZ"/>
                </w:rPr>
                <w:t>a informácia o zverejnení zaslaná na mailový kontakt zakazkycko@vlada.gov.sk</w:t>
              </w:r>
              <w:r w:rsidR="00D71164">
                <w:rPr>
                  <w:sz w:val="22"/>
                  <w:szCs w:val="22"/>
                  <w:lang w:eastAsia="cs-CZ"/>
                </w:rPr>
                <w:t>;</w:t>
              </w:r>
              <w:r w:rsidR="00D71164" w:rsidRPr="007C3E78">
                <w:rPr>
                  <w:sz w:val="22"/>
                  <w:szCs w:val="22"/>
                  <w:lang w:eastAsia="cs-CZ"/>
                </w:rPr>
                <w:t xml:space="preserve"> </w:t>
              </w:r>
            </w:ins>
          </w:p>
          <w:p w14:paraId="4581DCB3" w14:textId="696E4621" w:rsidR="008F1CFB" w:rsidRPr="007C3E78" w:rsidRDefault="00D71164" w:rsidP="001D238C">
            <w:pPr>
              <w:jc w:val="both"/>
              <w:rPr>
                <w:ins w:id="48" w:author="Autor"/>
                <w:sz w:val="22"/>
                <w:szCs w:val="22"/>
                <w:lang w:eastAsia="cs-CZ"/>
              </w:rPr>
            </w:pPr>
            <w:ins w:id="49" w:author="Autor">
              <w:r w:rsidRPr="00D25F3C">
                <w:rPr>
                  <w:sz w:val="22"/>
                  <w:szCs w:val="22"/>
                  <w:lang w:eastAsia="cs-CZ"/>
                </w:rPr>
                <w:lastRenderedPageBreak/>
                <w:t>Uplatňuje sa na takú z rozdelených zákaziek, v rámci ktorej bol nedovoleným rozdelením obídený prísnejší postup vo verejnom obstarávaní</w:t>
              </w:r>
              <w:r>
                <w:rPr>
                  <w:sz w:val="22"/>
                  <w:szCs w:val="22"/>
                  <w:lang w:eastAsia="cs-CZ"/>
                </w:rPr>
                <w:t>.</w:t>
              </w:r>
            </w:ins>
          </w:p>
          <w:p w14:paraId="4581DCB4" w14:textId="77777777" w:rsidR="00FB0047" w:rsidRPr="007C3E78" w:rsidRDefault="00FB0047" w:rsidP="00B87D2B">
            <w:pPr>
              <w:jc w:val="both"/>
              <w:rPr>
                <w:sz w:val="22"/>
                <w:szCs w:val="22"/>
                <w:lang w:eastAsia="cs-CZ"/>
              </w:rPr>
              <w:pPrChange w:id="50" w:author="Autor">
                <w:pPr/>
              </w:pPrChange>
            </w:pPr>
          </w:p>
          <w:p w14:paraId="4581DCB5" w14:textId="77777777" w:rsidR="00FB0047" w:rsidRPr="007C3E78" w:rsidRDefault="00FB0047" w:rsidP="00B87D2B">
            <w:pPr>
              <w:jc w:val="both"/>
              <w:rPr>
                <w:sz w:val="22"/>
                <w:szCs w:val="22"/>
                <w:lang w:eastAsia="cs-CZ"/>
              </w:rPr>
              <w:pPrChange w:id="51" w:author="Autor">
                <w:pPr/>
              </w:pPrChange>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B87D2B">
            <w:pPr>
              <w:jc w:val="both"/>
              <w:rPr>
                <w:sz w:val="22"/>
                <w:szCs w:val="22"/>
                <w:lang w:eastAsia="cs-CZ"/>
              </w:rPr>
              <w:pPrChange w:id="52" w:author="Autor">
                <w:pPr/>
              </w:pPrChange>
            </w:pPr>
          </w:p>
          <w:p w14:paraId="4581DCB7" w14:textId="7336CAEA" w:rsidR="00FB0047" w:rsidRPr="007C3E78" w:rsidRDefault="00FB0047" w:rsidP="00B87D2B">
            <w:pPr>
              <w:jc w:val="both"/>
              <w:rPr>
                <w:sz w:val="22"/>
                <w:szCs w:val="22"/>
                <w:lang w:eastAsia="cs-CZ"/>
              </w:rPr>
              <w:pPrChange w:id="53" w:author="Autor">
                <w:pPr/>
              </w:pPrChange>
            </w:pPr>
            <w:r w:rsidRPr="007C3E78">
              <w:rPr>
                <w:sz w:val="22"/>
                <w:szCs w:val="22"/>
                <w:lang w:eastAsia="cs-CZ"/>
              </w:rPr>
              <w:t xml:space="preserve">10% </w:t>
            </w:r>
            <w:del w:id="54" w:author="Autor">
              <w:r w:rsidRPr="007C3E78">
                <w:rPr>
                  <w:sz w:val="22"/>
                  <w:szCs w:val="22"/>
                  <w:lang w:eastAsia="cs-CZ"/>
                </w:rPr>
                <w:delText>-</w:delText>
              </w:r>
            </w:del>
            <w:ins w:id="55" w:author="Autor">
              <w:r w:rsidR="00605E88">
                <w:rPr>
                  <w:sz w:val="22"/>
                  <w:szCs w:val="22"/>
                  <w:lang w:eastAsia="cs-CZ"/>
                </w:rPr>
                <w:t>sa uplatní</w:t>
              </w:r>
            </w:ins>
            <w:r w:rsidRPr="007C3E78">
              <w:rPr>
                <w:sz w:val="22"/>
                <w:szCs w:val="22"/>
                <w:lang w:eastAsia="cs-CZ"/>
              </w:rPr>
              <w:t xml:space="preserve"> v ostatných prípadoch nedovoleného spájania rôznorodých zákaziek   </w:t>
            </w:r>
          </w:p>
        </w:tc>
      </w:tr>
      <w:tr w:rsidR="008F1CFB" w:rsidRPr="007C3E78" w14:paraId="4581DCC5"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57" w:author="Autor">
            <w:trPr>
              <w:gridAfter w:val="0"/>
            </w:trPr>
          </w:trPrChange>
        </w:trPr>
        <w:tc>
          <w:tcPr>
            <w:tcW w:w="675" w:type="dxa"/>
            <w:shd w:val="clear" w:color="auto" w:fill="auto"/>
            <w:vAlign w:val="center"/>
            <w:tcPrChange w:id="58" w:author="Autor">
              <w:tcPr>
                <w:tcW w:w="675" w:type="dxa"/>
                <w:gridSpan w:val="2"/>
                <w:shd w:val="clear" w:color="auto" w:fill="auto"/>
                <w:vAlign w:val="center"/>
              </w:tcPr>
            </w:tcPrChange>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Change w:id="59" w:author="Autor">
              <w:tcPr>
                <w:tcW w:w="3720" w:type="dxa"/>
                <w:gridSpan w:val="2"/>
                <w:shd w:val="clear" w:color="auto" w:fill="auto"/>
              </w:tcPr>
            </w:tcPrChange>
          </w:tcPr>
          <w:p w14:paraId="4581DCBA" w14:textId="77777777" w:rsidR="008F1CFB" w:rsidRPr="007C3E78" w:rsidRDefault="008F1CFB" w:rsidP="00B87D2B">
            <w:pPr>
              <w:jc w:val="both"/>
              <w:rPr>
                <w:sz w:val="22"/>
                <w:szCs w:val="22"/>
                <w:lang w:eastAsia="cs-CZ"/>
              </w:rPr>
              <w:pPrChange w:id="60" w:author="Autor">
                <w:pPr/>
              </w:pPrChange>
            </w:pPr>
            <w:r w:rsidRPr="007C3E78">
              <w:rPr>
                <w:sz w:val="22"/>
                <w:szCs w:val="22"/>
                <w:lang w:eastAsia="cs-CZ"/>
              </w:rPr>
              <w:t xml:space="preserve">Nedodržanie minimálnej zákonnej lehoty na predkladanie ponúk </w:t>
            </w:r>
          </w:p>
          <w:p w14:paraId="4581DCBB" w14:textId="77777777" w:rsidR="008F1CFB" w:rsidRPr="007C3E78" w:rsidRDefault="008F1CFB" w:rsidP="00B87D2B">
            <w:pPr>
              <w:jc w:val="both"/>
              <w:rPr>
                <w:sz w:val="22"/>
                <w:szCs w:val="22"/>
                <w:lang w:eastAsia="cs-CZ"/>
              </w:rPr>
              <w:pPrChange w:id="61" w:author="Autor">
                <w:pPr/>
              </w:pPrChange>
            </w:pPr>
          </w:p>
          <w:p w14:paraId="4581DCBC" w14:textId="77777777" w:rsidR="008F1CFB" w:rsidRPr="007C3E78" w:rsidRDefault="008F1CFB" w:rsidP="00B87D2B">
            <w:pPr>
              <w:jc w:val="both"/>
              <w:rPr>
                <w:sz w:val="22"/>
                <w:szCs w:val="22"/>
                <w:lang w:eastAsia="cs-CZ"/>
              </w:rPr>
              <w:pPrChange w:id="62" w:author="Autor">
                <w:pPr/>
              </w:pPrChange>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Change w:id="63" w:author="Autor">
              <w:tcPr>
                <w:tcW w:w="6379" w:type="dxa"/>
                <w:gridSpan w:val="2"/>
                <w:shd w:val="clear" w:color="auto" w:fill="auto"/>
              </w:tcPr>
            </w:tcPrChange>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Change w:id="64" w:author="Autor">
              <w:tcPr>
                <w:tcW w:w="3260" w:type="dxa"/>
                <w:gridSpan w:val="2"/>
                <w:shd w:val="clear" w:color="auto" w:fill="auto"/>
              </w:tcPr>
            </w:tcPrChange>
          </w:tcPr>
          <w:p w14:paraId="4581DCC0" w14:textId="77777777" w:rsidR="008F1CFB" w:rsidRPr="007C3E78" w:rsidRDefault="008F1CFB" w:rsidP="00B87D2B">
            <w:pPr>
              <w:jc w:val="both"/>
              <w:rPr>
                <w:sz w:val="22"/>
                <w:szCs w:val="22"/>
                <w:lang w:eastAsia="cs-CZ"/>
              </w:rPr>
              <w:pPrChange w:id="65" w:author="Autor">
                <w:pPr/>
              </w:pPrChange>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B87D2B">
            <w:pPr>
              <w:jc w:val="both"/>
              <w:rPr>
                <w:sz w:val="22"/>
                <w:szCs w:val="22"/>
                <w:lang w:eastAsia="cs-CZ"/>
              </w:rPr>
              <w:pPrChange w:id="66" w:author="Autor">
                <w:pPr/>
              </w:pPrChange>
            </w:pPr>
          </w:p>
          <w:p w14:paraId="4581DCC2" w14:textId="77777777" w:rsidR="008F1CFB" w:rsidRPr="007C3E78" w:rsidRDefault="008F1CFB" w:rsidP="00B87D2B">
            <w:pPr>
              <w:jc w:val="both"/>
              <w:rPr>
                <w:sz w:val="22"/>
                <w:szCs w:val="22"/>
                <w:lang w:eastAsia="cs-CZ"/>
              </w:rPr>
              <w:pPrChange w:id="67" w:author="Autor">
                <w:pPr/>
              </w:pPrChange>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B87D2B">
            <w:pPr>
              <w:jc w:val="both"/>
              <w:rPr>
                <w:sz w:val="22"/>
                <w:szCs w:val="22"/>
                <w:lang w:eastAsia="cs-CZ"/>
              </w:rPr>
              <w:pPrChange w:id="68" w:author="Autor">
                <w:pPr/>
              </w:pPrChange>
            </w:pPr>
          </w:p>
          <w:p w14:paraId="4581DCC4" w14:textId="7E0E0D5E" w:rsidR="008F1CFB" w:rsidRPr="007C3E78" w:rsidRDefault="008F1CFB" w:rsidP="00B87D2B">
            <w:pPr>
              <w:jc w:val="both"/>
              <w:rPr>
                <w:sz w:val="22"/>
                <w:szCs w:val="22"/>
                <w:lang w:eastAsia="cs-CZ"/>
              </w:rPr>
              <w:pPrChange w:id="69" w:author="Autor">
                <w:pPr/>
              </w:pPrChange>
            </w:pPr>
            <w:r w:rsidRPr="007C3E78">
              <w:rPr>
                <w:sz w:val="22"/>
                <w:szCs w:val="22"/>
                <w:lang w:eastAsia="cs-CZ"/>
              </w:rPr>
              <w:t xml:space="preserve">5 % v prípade akéhokoľvek iného skrátenia lehôt (je možné znížiť až na hodnotu 2%, pokiaľ sa má za to, že povaha a závažnosť nedostatku </w:t>
            </w:r>
            <w:r w:rsidRPr="007C3E78">
              <w:rPr>
                <w:sz w:val="22"/>
                <w:szCs w:val="22"/>
                <w:lang w:eastAsia="cs-CZ"/>
              </w:rPr>
              <w:lastRenderedPageBreak/>
              <w:t xml:space="preserve">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1" w:author="Autor">
            <w:trPr>
              <w:gridAfter w:val="0"/>
            </w:trPr>
          </w:trPrChange>
        </w:trPr>
        <w:tc>
          <w:tcPr>
            <w:tcW w:w="675" w:type="dxa"/>
            <w:shd w:val="clear" w:color="auto" w:fill="auto"/>
            <w:vAlign w:val="center"/>
            <w:tcPrChange w:id="72" w:author="Autor">
              <w:tcPr>
                <w:tcW w:w="675" w:type="dxa"/>
                <w:gridSpan w:val="2"/>
                <w:shd w:val="clear" w:color="auto" w:fill="auto"/>
                <w:vAlign w:val="center"/>
              </w:tcPr>
            </w:tcPrChange>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Change w:id="73" w:author="Autor">
              <w:tcPr>
                <w:tcW w:w="3720" w:type="dxa"/>
                <w:gridSpan w:val="2"/>
                <w:shd w:val="clear" w:color="auto" w:fill="auto"/>
              </w:tcPr>
            </w:tcPrChange>
          </w:tcPr>
          <w:p w14:paraId="4581DCC7" w14:textId="77777777" w:rsidR="008F1CFB" w:rsidRPr="007C3E78" w:rsidRDefault="008F1CFB" w:rsidP="00B87D2B">
            <w:pPr>
              <w:jc w:val="both"/>
              <w:rPr>
                <w:sz w:val="22"/>
                <w:szCs w:val="22"/>
                <w:lang w:eastAsia="cs-CZ"/>
              </w:rPr>
              <w:pPrChange w:id="74" w:author="Autor">
                <w:pPr/>
              </w:pPrChange>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Change w:id="75" w:author="Autor">
              <w:tcPr>
                <w:tcW w:w="6379" w:type="dxa"/>
                <w:gridSpan w:val="2"/>
                <w:shd w:val="clear" w:color="auto" w:fill="auto"/>
              </w:tcPr>
            </w:tcPrChange>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1700F214" w:rsidR="008F1CFB" w:rsidRPr="007C3E78" w:rsidRDefault="008F1CFB" w:rsidP="00CA3EE6">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Change w:id="76" w:author="Autor">
              <w:tcPr>
                <w:tcW w:w="3260" w:type="dxa"/>
                <w:gridSpan w:val="2"/>
                <w:shd w:val="clear" w:color="auto" w:fill="auto"/>
              </w:tcPr>
            </w:tcPrChange>
          </w:tcPr>
          <w:p w14:paraId="4581DCCB" w14:textId="77777777" w:rsidR="008F1CFB" w:rsidRPr="007C3E78" w:rsidRDefault="008F1CFB" w:rsidP="00B87D2B">
            <w:pPr>
              <w:jc w:val="both"/>
              <w:rPr>
                <w:sz w:val="22"/>
                <w:szCs w:val="22"/>
                <w:lang w:eastAsia="cs-CZ"/>
              </w:rPr>
              <w:pPrChange w:id="77" w:author="Autor">
                <w:pPr/>
              </w:pPrChange>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B87D2B">
            <w:pPr>
              <w:jc w:val="both"/>
              <w:rPr>
                <w:sz w:val="22"/>
                <w:szCs w:val="22"/>
                <w:lang w:eastAsia="cs-CZ"/>
              </w:rPr>
              <w:pPrChange w:id="78" w:author="Autor">
                <w:pPr/>
              </w:pPrChange>
            </w:pPr>
          </w:p>
          <w:p w14:paraId="4581DCCD" w14:textId="77777777" w:rsidR="008F1CFB" w:rsidRPr="007C3E78" w:rsidRDefault="008F1CFB" w:rsidP="00B87D2B">
            <w:pPr>
              <w:jc w:val="both"/>
              <w:rPr>
                <w:sz w:val="22"/>
                <w:szCs w:val="22"/>
                <w:lang w:eastAsia="cs-CZ"/>
              </w:rPr>
              <w:pPrChange w:id="79" w:author="Autor">
                <w:pPr/>
              </w:pPrChange>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B87D2B">
            <w:pPr>
              <w:jc w:val="both"/>
              <w:rPr>
                <w:sz w:val="22"/>
                <w:szCs w:val="22"/>
                <w:lang w:eastAsia="cs-CZ"/>
              </w:rPr>
              <w:pPrChange w:id="80" w:author="Autor">
                <w:pPr/>
              </w:pPrChange>
            </w:pPr>
          </w:p>
          <w:p w14:paraId="4581DCCF" w14:textId="77777777" w:rsidR="008F1CFB" w:rsidRPr="007C3E78" w:rsidRDefault="008F1CFB" w:rsidP="00B87D2B">
            <w:pPr>
              <w:jc w:val="both"/>
              <w:rPr>
                <w:sz w:val="22"/>
                <w:szCs w:val="22"/>
                <w:lang w:eastAsia="cs-CZ"/>
              </w:rPr>
              <w:pPrChange w:id="81" w:author="Autor">
                <w:pPr/>
              </w:pPrChange>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B87D2B">
            <w:pPr>
              <w:jc w:val="both"/>
              <w:rPr>
                <w:sz w:val="22"/>
                <w:szCs w:val="22"/>
                <w:lang w:eastAsia="cs-CZ"/>
              </w:rPr>
              <w:pPrChange w:id="82" w:author="Autor">
                <w:pPr/>
              </w:pPrChange>
            </w:pPr>
          </w:p>
        </w:tc>
      </w:tr>
      <w:tr w:rsidR="008F1CFB" w:rsidRPr="007C3E78" w14:paraId="4581DCD9"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84" w:author="Autor">
            <w:trPr>
              <w:gridAfter w:val="0"/>
            </w:trPr>
          </w:trPrChange>
        </w:trPr>
        <w:tc>
          <w:tcPr>
            <w:tcW w:w="675" w:type="dxa"/>
            <w:shd w:val="clear" w:color="auto" w:fill="auto"/>
            <w:vAlign w:val="center"/>
            <w:tcPrChange w:id="85" w:author="Autor">
              <w:tcPr>
                <w:tcW w:w="675" w:type="dxa"/>
                <w:gridSpan w:val="2"/>
                <w:shd w:val="clear" w:color="auto" w:fill="auto"/>
                <w:vAlign w:val="center"/>
              </w:tcPr>
            </w:tcPrChange>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Change w:id="86" w:author="Autor">
              <w:tcPr>
                <w:tcW w:w="3720" w:type="dxa"/>
                <w:gridSpan w:val="2"/>
                <w:shd w:val="clear" w:color="auto" w:fill="auto"/>
              </w:tcPr>
            </w:tcPrChange>
          </w:tcPr>
          <w:p w14:paraId="4581DCD3" w14:textId="77777777" w:rsidR="008F1CFB" w:rsidRPr="007C3E78" w:rsidRDefault="008F1CFB" w:rsidP="00B87D2B">
            <w:pPr>
              <w:jc w:val="both"/>
              <w:rPr>
                <w:sz w:val="22"/>
                <w:szCs w:val="22"/>
                <w:lang w:eastAsia="cs-CZ"/>
              </w:rPr>
              <w:pPrChange w:id="87" w:author="Autor">
                <w:pPr/>
              </w:pPrChange>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Change w:id="88" w:author="Autor">
              <w:tcPr>
                <w:tcW w:w="6379" w:type="dxa"/>
                <w:gridSpan w:val="2"/>
                <w:shd w:val="clear" w:color="auto" w:fill="auto"/>
              </w:tcPr>
            </w:tcPrChange>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Change w:id="89" w:author="Autor">
              <w:tcPr>
                <w:tcW w:w="3260" w:type="dxa"/>
                <w:gridSpan w:val="2"/>
                <w:shd w:val="clear" w:color="auto" w:fill="auto"/>
              </w:tcPr>
            </w:tcPrChange>
          </w:tcPr>
          <w:p w14:paraId="4581DCD7" w14:textId="77777777" w:rsidR="008F1CFB" w:rsidRPr="007C3E78" w:rsidRDefault="008F1CFB" w:rsidP="00B87D2B">
            <w:pPr>
              <w:jc w:val="both"/>
              <w:rPr>
                <w:sz w:val="22"/>
                <w:szCs w:val="22"/>
                <w:lang w:eastAsia="cs-CZ"/>
              </w:rPr>
              <w:pPrChange w:id="90" w:author="Autor">
                <w:pPr/>
              </w:pPrChange>
            </w:pPr>
            <w:r w:rsidRPr="007C3E78">
              <w:rPr>
                <w:sz w:val="22"/>
                <w:szCs w:val="22"/>
                <w:lang w:eastAsia="cs-CZ"/>
              </w:rPr>
              <w:t xml:space="preserve">10 % </w:t>
            </w:r>
          </w:p>
          <w:p w14:paraId="4581DCD8" w14:textId="77777777" w:rsidR="008F1CFB" w:rsidRPr="007C3E78" w:rsidRDefault="008F1CFB" w:rsidP="00B87D2B">
            <w:pPr>
              <w:jc w:val="both"/>
              <w:rPr>
                <w:sz w:val="22"/>
                <w:szCs w:val="22"/>
                <w:lang w:eastAsia="cs-CZ"/>
              </w:rPr>
              <w:pPrChange w:id="91" w:author="Autor">
                <w:pPr/>
              </w:pPrChange>
            </w:pPr>
            <w:r w:rsidRPr="007C3E78">
              <w:rPr>
                <w:sz w:val="22"/>
                <w:szCs w:val="22"/>
                <w:lang w:eastAsia="cs-CZ"/>
              </w:rPr>
              <w:t>táto sadzba môže byť znížená na 5 % podľa závažnosti</w:t>
            </w:r>
          </w:p>
        </w:tc>
      </w:tr>
      <w:tr w:rsidR="008F1CFB" w:rsidRPr="007C3E78" w14:paraId="4581DCE0"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93" w:author="Autor">
            <w:trPr>
              <w:gridAfter w:val="0"/>
            </w:trPr>
          </w:trPrChange>
        </w:trPr>
        <w:tc>
          <w:tcPr>
            <w:tcW w:w="675" w:type="dxa"/>
            <w:shd w:val="clear" w:color="auto" w:fill="auto"/>
            <w:vAlign w:val="center"/>
            <w:tcPrChange w:id="94" w:author="Autor">
              <w:tcPr>
                <w:tcW w:w="675" w:type="dxa"/>
                <w:gridSpan w:val="2"/>
                <w:shd w:val="clear" w:color="auto" w:fill="auto"/>
                <w:vAlign w:val="center"/>
              </w:tcPr>
            </w:tcPrChange>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Change w:id="95" w:author="Autor">
              <w:tcPr>
                <w:tcW w:w="3720" w:type="dxa"/>
                <w:gridSpan w:val="2"/>
                <w:shd w:val="clear" w:color="auto" w:fill="auto"/>
              </w:tcPr>
            </w:tcPrChange>
          </w:tcPr>
          <w:p w14:paraId="4581DCDB" w14:textId="77777777" w:rsidR="008F1CFB" w:rsidRPr="007C3E78" w:rsidRDefault="008F1CFB" w:rsidP="00B87D2B">
            <w:pPr>
              <w:jc w:val="both"/>
              <w:rPr>
                <w:sz w:val="22"/>
                <w:szCs w:val="22"/>
                <w:lang w:eastAsia="cs-CZ"/>
              </w:rPr>
              <w:pPrChange w:id="96" w:author="Autor">
                <w:pPr/>
              </w:pPrChange>
            </w:pPr>
            <w:r w:rsidRPr="007C3E78">
              <w:rPr>
                <w:sz w:val="22"/>
                <w:szCs w:val="22"/>
                <w:lang w:eastAsia="cs-CZ"/>
              </w:rPr>
              <w:t>Prípady neoprávňujúce použitie rokovacieho konania so zverejnením</w:t>
            </w:r>
          </w:p>
        </w:tc>
        <w:tc>
          <w:tcPr>
            <w:tcW w:w="6379" w:type="dxa"/>
            <w:shd w:val="clear" w:color="auto" w:fill="auto"/>
            <w:tcPrChange w:id="97" w:author="Autor">
              <w:tcPr>
                <w:tcW w:w="6379" w:type="dxa"/>
                <w:gridSpan w:val="2"/>
                <w:shd w:val="clear" w:color="auto" w:fill="auto"/>
              </w:tcPr>
            </w:tcPrChange>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Change w:id="98" w:author="Autor">
              <w:tcPr>
                <w:tcW w:w="3260" w:type="dxa"/>
                <w:gridSpan w:val="2"/>
                <w:shd w:val="clear" w:color="auto" w:fill="auto"/>
              </w:tcPr>
            </w:tcPrChange>
          </w:tcPr>
          <w:p w14:paraId="4581DCDD" w14:textId="77777777" w:rsidR="008F1CFB" w:rsidRPr="007C3E78" w:rsidRDefault="008F1CFB" w:rsidP="00B87D2B">
            <w:pPr>
              <w:jc w:val="both"/>
              <w:rPr>
                <w:sz w:val="22"/>
                <w:szCs w:val="22"/>
                <w:lang w:eastAsia="cs-CZ"/>
              </w:rPr>
              <w:pPrChange w:id="99" w:author="Autor">
                <w:pPr/>
              </w:pPrChange>
            </w:pPr>
            <w:r w:rsidRPr="007C3E78">
              <w:rPr>
                <w:sz w:val="22"/>
                <w:szCs w:val="22"/>
                <w:lang w:eastAsia="cs-CZ"/>
              </w:rPr>
              <w:t>25 %</w:t>
            </w:r>
          </w:p>
          <w:p w14:paraId="4581DCDE" w14:textId="77777777" w:rsidR="008F1CFB" w:rsidRPr="007C3E78" w:rsidRDefault="008F1CFB" w:rsidP="00B87D2B">
            <w:pPr>
              <w:jc w:val="both"/>
              <w:rPr>
                <w:sz w:val="22"/>
                <w:szCs w:val="22"/>
                <w:lang w:eastAsia="cs-CZ"/>
              </w:rPr>
              <w:pPrChange w:id="100" w:author="Autor">
                <w:pPr/>
              </w:pPrChange>
            </w:pPr>
          </w:p>
          <w:p w14:paraId="4581DCDF" w14:textId="77777777" w:rsidR="008F1CFB" w:rsidRPr="007C3E78" w:rsidRDefault="008F1CFB" w:rsidP="00B87D2B">
            <w:pPr>
              <w:jc w:val="both"/>
              <w:rPr>
                <w:sz w:val="22"/>
                <w:szCs w:val="22"/>
                <w:lang w:eastAsia="cs-CZ"/>
              </w:rPr>
              <w:pPrChange w:id="101" w:author="Autor">
                <w:pPr/>
              </w:pPrChange>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103" w:author="Autor">
            <w:trPr>
              <w:gridAfter w:val="0"/>
            </w:trPr>
          </w:trPrChange>
        </w:trPr>
        <w:tc>
          <w:tcPr>
            <w:tcW w:w="675" w:type="dxa"/>
            <w:shd w:val="clear" w:color="auto" w:fill="auto"/>
            <w:vAlign w:val="center"/>
            <w:tcPrChange w:id="104" w:author="Autor">
              <w:tcPr>
                <w:tcW w:w="675" w:type="dxa"/>
                <w:gridSpan w:val="2"/>
                <w:shd w:val="clear" w:color="auto" w:fill="auto"/>
                <w:vAlign w:val="center"/>
              </w:tcPr>
            </w:tcPrChange>
          </w:tcPr>
          <w:p w14:paraId="4581DCE1" w14:textId="77777777" w:rsidR="008F1CFB" w:rsidRPr="007C3E78" w:rsidRDefault="008F1CFB" w:rsidP="00A91AEF">
            <w:pPr>
              <w:jc w:val="center"/>
              <w:rPr>
                <w:sz w:val="22"/>
                <w:szCs w:val="22"/>
                <w:lang w:eastAsia="cs-CZ"/>
              </w:rPr>
            </w:pPr>
            <w:r w:rsidRPr="007C3E78">
              <w:rPr>
                <w:sz w:val="22"/>
                <w:szCs w:val="22"/>
                <w:lang w:eastAsia="cs-CZ"/>
              </w:rPr>
              <w:lastRenderedPageBreak/>
              <w:t>7</w:t>
            </w:r>
          </w:p>
        </w:tc>
        <w:tc>
          <w:tcPr>
            <w:tcW w:w="3720" w:type="dxa"/>
            <w:shd w:val="clear" w:color="auto" w:fill="auto"/>
            <w:tcPrChange w:id="105" w:author="Autor">
              <w:tcPr>
                <w:tcW w:w="3720" w:type="dxa"/>
                <w:gridSpan w:val="2"/>
                <w:shd w:val="clear" w:color="auto" w:fill="auto"/>
              </w:tcPr>
            </w:tcPrChange>
          </w:tcPr>
          <w:p w14:paraId="4581DCE2" w14:textId="77777777" w:rsidR="008F1CFB" w:rsidRPr="007C3E78" w:rsidRDefault="008F1CFB" w:rsidP="00B87D2B">
            <w:pPr>
              <w:jc w:val="both"/>
              <w:rPr>
                <w:sz w:val="22"/>
                <w:szCs w:val="22"/>
                <w:lang w:eastAsia="cs-CZ"/>
              </w:rPr>
              <w:pPrChange w:id="106" w:author="Autor">
                <w:pPr/>
              </w:pPrChange>
            </w:pPr>
            <w:r w:rsidRPr="007C3E78">
              <w:rPr>
                <w:sz w:val="22"/>
                <w:szCs w:val="22"/>
                <w:lang w:eastAsia="cs-CZ"/>
              </w:rPr>
              <w:t>Zadávanie zákaziek v oblasti obrany a bezpečnosti - nedostatočné zdôvodnenie nezverejnenia zákazky</w:t>
            </w:r>
          </w:p>
        </w:tc>
        <w:tc>
          <w:tcPr>
            <w:tcW w:w="6379" w:type="dxa"/>
            <w:shd w:val="clear" w:color="auto" w:fill="auto"/>
            <w:tcPrChange w:id="107" w:author="Autor">
              <w:tcPr>
                <w:tcW w:w="6379" w:type="dxa"/>
                <w:gridSpan w:val="2"/>
                <w:shd w:val="clear" w:color="auto" w:fill="auto"/>
              </w:tcPr>
            </w:tcPrChange>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Change w:id="108" w:author="Autor">
              <w:tcPr>
                <w:tcW w:w="3260" w:type="dxa"/>
                <w:gridSpan w:val="2"/>
                <w:shd w:val="clear" w:color="auto" w:fill="auto"/>
              </w:tcPr>
            </w:tcPrChange>
          </w:tcPr>
          <w:p w14:paraId="4581DCE4" w14:textId="77777777" w:rsidR="008F1CFB" w:rsidRPr="007C3E78" w:rsidRDefault="008F1CFB" w:rsidP="00B87D2B">
            <w:pPr>
              <w:jc w:val="both"/>
              <w:rPr>
                <w:sz w:val="22"/>
                <w:szCs w:val="22"/>
                <w:lang w:eastAsia="cs-CZ"/>
              </w:rPr>
              <w:pPrChange w:id="109" w:author="Autor">
                <w:pPr/>
              </w:pPrChange>
            </w:pPr>
            <w:r w:rsidRPr="007C3E78">
              <w:rPr>
                <w:sz w:val="22"/>
                <w:szCs w:val="22"/>
                <w:lang w:eastAsia="cs-CZ"/>
              </w:rPr>
              <w:t>100 %</w:t>
            </w:r>
          </w:p>
          <w:p w14:paraId="4581DCE5" w14:textId="77777777" w:rsidR="008F1CFB" w:rsidRPr="007C3E78" w:rsidRDefault="008F1CFB" w:rsidP="00B87D2B">
            <w:pPr>
              <w:jc w:val="both"/>
              <w:rPr>
                <w:sz w:val="22"/>
                <w:szCs w:val="22"/>
                <w:lang w:eastAsia="cs-CZ"/>
              </w:rPr>
              <w:pPrChange w:id="110" w:author="Autor">
                <w:pPr/>
              </w:pPrChange>
            </w:pPr>
          </w:p>
          <w:p w14:paraId="4581DCE6" w14:textId="77777777" w:rsidR="008F1CFB" w:rsidRPr="007C3E78" w:rsidRDefault="008F1CFB" w:rsidP="00B87D2B">
            <w:pPr>
              <w:jc w:val="both"/>
              <w:rPr>
                <w:sz w:val="22"/>
                <w:szCs w:val="22"/>
                <w:lang w:eastAsia="cs-CZ"/>
              </w:rPr>
              <w:pPrChange w:id="111" w:author="Autor">
                <w:pPr/>
              </w:pPrChange>
            </w:pPr>
            <w:r w:rsidRPr="007C3E78">
              <w:rPr>
                <w:sz w:val="22"/>
                <w:szCs w:val="22"/>
                <w:lang w:eastAsia="cs-CZ"/>
              </w:rPr>
              <w:t>táto sadzba môže byť znížená na 25 %, 10 % alebo 5 % podľa závažnosti</w:t>
            </w:r>
          </w:p>
        </w:tc>
      </w:tr>
      <w:tr w:rsidR="008F1CFB" w:rsidRPr="007C3E78" w14:paraId="4581DCF0"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113" w:author="Autor">
            <w:trPr>
              <w:gridAfter w:val="0"/>
            </w:trPr>
          </w:trPrChange>
        </w:trPr>
        <w:tc>
          <w:tcPr>
            <w:tcW w:w="675" w:type="dxa"/>
            <w:shd w:val="clear" w:color="auto" w:fill="auto"/>
            <w:vAlign w:val="center"/>
            <w:tcPrChange w:id="114" w:author="Autor">
              <w:tcPr>
                <w:tcW w:w="675" w:type="dxa"/>
                <w:gridSpan w:val="2"/>
                <w:shd w:val="clear" w:color="auto" w:fill="auto"/>
                <w:vAlign w:val="center"/>
              </w:tcPr>
            </w:tcPrChange>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Change w:id="115" w:author="Autor">
              <w:tcPr>
                <w:tcW w:w="3720" w:type="dxa"/>
                <w:gridSpan w:val="2"/>
                <w:shd w:val="clear" w:color="auto" w:fill="auto"/>
              </w:tcPr>
            </w:tcPrChange>
          </w:tcPr>
          <w:p w14:paraId="4581DCE9" w14:textId="77777777" w:rsidR="008F1CFB" w:rsidRPr="007C3E78" w:rsidRDefault="008F1CFB" w:rsidP="00B87D2B">
            <w:pPr>
              <w:jc w:val="both"/>
              <w:rPr>
                <w:sz w:val="22"/>
                <w:szCs w:val="22"/>
                <w:lang w:eastAsia="cs-CZ"/>
              </w:rPr>
              <w:pPrChange w:id="116" w:author="Autor">
                <w:pPr/>
              </w:pPrChange>
            </w:pPr>
            <w:r w:rsidRPr="007C3E78">
              <w:rPr>
                <w:sz w:val="22"/>
                <w:szCs w:val="22"/>
                <w:lang w:eastAsia="cs-CZ"/>
              </w:rPr>
              <w:t>Neurčenie:</w:t>
            </w:r>
          </w:p>
          <w:p w14:paraId="4581DCEA"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Change w:id="117" w:author="Autor">
              <w:tcPr>
                <w:tcW w:w="6379" w:type="dxa"/>
                <w:gridSpan w:val="2"/>
                <w:shd w:val="clear" w:color="auto" w:fill="auto"/>
              </w:tcPr>
            </w:tcPrChange>
          </w:tcPr>
          <w:p w14:paraId="4581DCEC" w14:textId="77777777" w:rsidR="008F1CFB" w:rsidRPr="007C3E78" w:rsidRDefault="008F1CFB" w:rsidP="001342A2">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Change w:id="118" w:author="Autor">
              <w:tcPr>
                <w:tcW w:w="3260" w:type="dxa"/>
                <w:gridSpan w:val="2"/>
                <w:shd w:val="clear" w:color="auto" w:fill="auto"/>
              </w:tcPr>
            </w:tcPrChange>
          </w:tcPr>
          <w:p w14:paraId="4581DCED" w14:textId="77777777" w:rsidR="008F1CFB" w:rsidRPr="007C3E78" w:rsidRDefault="008F1CFB" w:rsidP="00B87D2B">
            <w:pPr>
              <w:jc w:val="both"/>
              <w:rPr>
                <w:sz w:val="22"/>
                <w:szCs w:val="22"/>
                <w:lang w:eastAsia="cs-CZ"/>
              </w:rPr>
              <w:pPrChange w:id="119" w:author="Autor">
                <w:pPr/>
              </w:pPrChange>
            </w:pPr>
            <w:r w:rsidRPr="007C3E78">
              <w:rPr>
                <w:sz w:val="22"/>
                <w:szCs w:val="22"/>
                <w:lang w:eastAsia="cs-CZ"/>
              </w:rPr>
              <w:t>25 %</w:t>
            </w:r>
          </w:p>
          <w:p w14:paraId="4581DCEE" w14:textId="77777777" w:rsidR="008F1CFB" w:rsidRPr="007C3E78" w:rsidRDefault="008F1CFB" w:rsidP="00B87D2B">
            <w:pPr>
              <w:jc w:val="both"/>
              <w:rPr>
                <w:sz w:val="22"/>
                <w:szCs w:val="22"/>
                <w:lang w:eastAsia="cs-CZ"/>
              </w:rPr>
              <w:pPrChange w:id="120" w:author="Autor">
                <w:pPr/>
              </w:pPrChange>
            </w:pPr>
          </w:p>
          <w:p w14:paraId="4581DCEF" w14:textId="77777777" w:rsidR="008F1CFB" w:rsidRPr="007C3E78" w:rsidRDefault="008F1CFB" w:rsidP="00B87D2B">
            <w:pPr>
              <w:jc w:val="both"/>
              <w:rPr>
                <w:sz w:val="22"/>
                <w:szCs w:val="22"/>
                <w:lang w:eastAsia="cs-CZ"/>
              </w:rPr>
              <w:pPrChange w:id="121" w:author="Autor">
                <w:pPr/>
              </w:pPrChange>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123" w:author="Autor">
            <w:trPr>
              <w:gridAfter w:val="0"/>
            </w:trPr>
          </w:trPrChange>
        </w:trPr>
        <w:tc>
          <w:tcPr>
            <w:tcW w:w="675" w:type="dxa"/>
            <w:shd w:val="clear" w:color="auto" w:fill="auto"/>
            <w:vAlign w:val="center"/>
            <w:tcPrChange w:id="124" w:author="Autor">
              <w:tcPr>
                <w:tcW w:w="675" w:type="dxa"/>
                <w:gridSpan w:val="2"/>
                <w:shd w:val="clear" w:color="auto" w:fill="auto"/>
                <w:vAlign w:val="center"/>
              </w:tcPr>
            </w:tcPrChange>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Change w:id="125" w:author="Autor">
              <w:tcPr>
                <w:tcW w:w="3720" w:type="dxa"/>
                <w:gridSpan w:val="2"/>
                <w:shd w:val="clear" w:color="auto" w:fill="auto"/>
              </w:tcPr>
            </w:tcPrChange>
          </w:tcPr>
          <w:p w14:paraId="4581DCF2" w14:textId="77777777" w:rsidR="008F1CFB" w:rsidRPr="007C3E78" w:rsidRDefault="008F1CFB" w:rsidP="00B87D2B">
            <w:pPr>
              <w:jc w:val="both"/>
              <w:rPr>
                <w:sz w:val="22"/>
                <w:szCs w:val="22"/>
                <w:lang w:eastAsia="cs-CZ"/>
              </w:rPr>
              <w:pPrChange w:id="126" w:author="Autor">
                <w:pPr/>
              </w:pPrChange>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Change w:id="127" w:author="Autor">
              <w:tcPr>
                <w:tcW w:w="6379" w:type="dxa"/>
                <w:gridSpan w:val="2"/>
                <w:shd w:val="clear" w:color="auto" w:fill="auto"/>
              </w:tcPr>
            </w:tcPrChange>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Change w:id="128" w:author="Autor">
              <w:tcPr>
                <w:tcW w:w="3260" w:type="dxa"/>
                <w:gridSpan w:val="2"/>
                <w:shd w:val="clear" w:color="auto" w:fill="auto"/>
              </w:tcPr>
            </w:tcPrChange>
          </w:tcPr>
          <w:p w14:paraId="4581DCF4" w14:textId="77777777" w:rsidR="008F1CFB" w:rsidRPr="007C3E78" w:rsidRDefault="008F1CFB" w:rsidP="00B87D2B">
            <w:pPr>
              <w:jc w:val="both"/>
              <w:rPr>
                <w:sz w:val="22"/>
                <w:szCs w:val="22"/>
                <w:lang w:eastAsia="cs-CZ"/>
              </w:rPr>
              <w:pPrChange w:id="129" w:author="Autor">
                <w:pPr/>
              </w:pPrChange>
            </w:pPr>
            <w:r w:rsidRPr="007C3E78">
              <w:rPr>
                <w:sz w:val="22"/>
                <w:szCs w:val="22"/>
                <w:lang w:eastAsia="cs-CZ"/>
              </w:rPr>
              <w:t>25 %</w:t>
            </w:r>
          </w:p>
          <w:p w14:paraId="4581DCF5" w14:textId="77777777" w:rsidR="008F1CFB" w:rsidRPr="007C3E78" w:rsidRDefault="008F1CFB" w:rsidP="00B87D2B">
            <w:pPr>
              <w:jc w:val="both"/>
              <w:rPr>
                <w:sz w:val="22"/>
                <w:szCs w:val="22"/>
                <w:lang w:eastAsia="cs-CZ"/>
              </w:rPr>
              <w:pPrChange w:id="130" w:author="Autor">
                <w:pPr/>
              </w:pPrChange>
            </w:pPr>
          </w:p>
          <w:p w14:paraId="4581DCF6" w14:textId="77777777" w:rsidR="008F1CFB" w:rsidRPr="007C3E78" w:rsidRDefault="008F1CFB" w:rsidP="00B87D2B">
            <w:pPr>
              <w:jc w:val="both"/>
              <w:rPr>
                <w:sz w:val="22"/>
                <w:szCs w:val="22"/>
                <w:lang w:eastAsia="cs-CZ"/>
              </w:rPr>
              <w:pPrChange w:id="131" w:author="Autor">
                <w:pPr/>
              </w:pPrChange>
            </w:pPr>
            <w:r w:rsidRPr="007C3E78">
              <w:rPr>
                <w:sz w:val="22"/>
                <w:szCs w:val="22"/>
                <w:lang w:eastAsia="cs-CZ"/>
              </w:rPr>
              <w:t>Táto sadzba môže byť znížená na 10 % alebo 5 % v závislosti od závažnosti porušenia</w:t>
            </w:r>
          </w:p>
        </w:tc>
      </w:tr>
      <w:tr w:rsidR="008F1CFB" w:rsidRPr="007C3E78" w14:paraId="4581DCFE"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133" w:author="Autor">
            <w:trPr>
              <w:gridAfter w:val="0"/>
            </w:trPr>
          </w:trPrChange>
        </w:trPr>
        <w:tc>
          <w:tcPr>
            <w:tcW w:w="675" w:type="dxa"/>
            <w:shd w:val="clear" w:color="auto" w:fill="auto"/>
            <w:vAlign w:val="center"/>
            <w:tcPrChange w:id="134" w:author="Autor">
              <w:tcPr>
                <w:tcW w:w="675" w:type="dxa"/>
                <w:gridSpan w:val="2"/>
                <w:shd w:val="clear" w:color="auto" w:fill="auto"/>
                <w:vAlign w:val="center"/>
              </w:tcPr>
            </w:tcPrChange>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Change w:id="135" w:author="Autor">
              <w:tcPr>
                <w:tcW w:w="3720" w:type="dxa"/>
                <w:gridSpan w:val="2"/>
                <w:shd w:val="clear" w:color="auto" w:fill="auto"/>
              </w:tcPr>
            </w:tcPrChange>
          </w:tcPr>
          <w:p w14:paraId="4581DCF9" w14:textId="77777777" w:rsidR="008F1CFB" w:rsidRPr="007C3E78" w:rsidRDefault="008F1CFB" w:rsidP="00B87D2B">
            <w:pPr>
              <w:jc w:val="both"/>
              <w:rPr>
                <w:sz w:val="22"/>
                <w:szCs w:val="22"/>
                <w:lang w:eastAsia="cs-CZ"/>
              </w:rPr>
              <w:pPrChange w:id="136" w:author="Autor">
                <w:pPr/>
              </w:pPrChange>
            </w:pPr>
            <w:r w:rsidRPr="007C3E78">
              <w:rPr>
                <w:sz w:val="22"/>
                <w:szCs w:val="22"/>
                <w:lang w:eastAsia="cs-CZ"/>
              </w:rPr>
              <w:t>Podmienky účasti nesúvisia a nie sú primerané k predmetu zákazky</w:t>
            </w:r>
          </w:p>
        </w:tc>
        <w:tc>
          <w:tcPr>
            <w:tcW w:w="6379" w:type="dxa"/>
            <w:shd w:val="clear" w:color="auto" w:fill="auto"/>
            <w:tcPrChange w:id="137" w:author="Autor">
              <w:tcPr>
                <w:tcW w:w="6379" w:type="dxa"/>
                <w:gridSpan w:val="2"/>
                <w:shd w:val="clear" w:color="auto" w:fill="auto"/>
              </w:tcPr>
            </w:tcPrChange>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Change w:id="138" w:author="Autor">
              <w:tcPr>
                <w:tcW w:w="3260" w:type="dxa"/>
                <w:gridSpan w:val="2"/>
                <w:shd w:val="clear" w:color="auto" w:fill="auto"/>
              </w:tcPr>
            </w:tcPrChange>
          </w:tcPr>
          <w:p w14:paraId="4581DCFB" w14:textId="77777777" w:rsidR="008F1CFB" w:rsidRPr="007C3E78" w:rsidRDefault="008F1CFB" w:rsidP="00B87D2B">
            <w:pPr>
              <w:jc w:val="both"/>
              <w:rPr>
                <w:sz w:val="22"/>
                <w:szCs w:val="22"/>
                <w:lang w:eastAsia="cs-CZ"/>
              </w:rPr>
              <w:pPrChange w:id="139" w:author="Autor">
                <w:pPr/>
              </w:pPrChange>
            </w:pPr>
            <w:r w:rsidRPr="007C3E78">
              <w:rPr>
                <w:sz w:val="22"/>
                <w:szCs w:val="22"/>
                <w:lang w:eastAsia="cs-CZ"/>
              </w:rPr>
              <w:t>25 %</w:t>
            </w:r>
          </w:p>
          <w:p w14:paraId="4581DCFC" w14:textId="77777777" w:rsidR="008F1CFB" w:rsidRPr="007C3E78" w:rsidRDefault="008F1CFB" w:rsidP="00B87D2B">
            <w:pPr>
              <w:jc w:val="both"/>
              <w:rPr>
                <w:sz w:val="22"/>
                <w:szCs w:val="22"/>
                <w:lang w:eastAsia="cs-CZ"/>
              </w:rPr>
              <w:pPrChange w:id="140" w:author="Autor">
                <w:pPr/>
              </w:pPrChange>
            </w:pPr>
          </w:p>
          <w:p w14:paraId="4581DCFD" w14:textId="77777777" w:rsidR="008F1CFB" w:rsidRPr="007C3E78" w:rsidRDefault="008F1CFB" w:rsidP="00B87D2B">
            <w:pPr>
              <w:jc w:val="both"/>
              <w:rPr>
                <w:sz w:val="22"/>
                <w:szCs w:val="22"/>
                <w:lang w:eastAsia="cs-CZ"/>
              </w:rPr>
              <w:pPrChange w:id="141" w:author="Autor">
                <w:pPr/>
              </w:pPrChange>
            </w:pPr>
            <w:r w:rsidRPr="007C3E78">
              <w:rPr>
                <w:sz w:val="22"/>
                <w:szCs w:val="22"/>
                <w:lang w:eastAsia="cs-CZ"/>
              </w:rPr>
              <w:t>Táto sadzba môže byť znížená na 10 % alebo 5 % v závislosti od závažnosti i porušenia</w:t>
            </w:r>
          </w:p>
        </w:tc>
      </w:tr>
      <w:tr w:rsidR="008F1CFB" w:rsidRPr="007C3E78" w14:paraId="4581DD05"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4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143" w:author="Autor">
            <w:trPr>
              <w:gridAfter w:val="0"/>
            </w:trPr>
          </w:trPrChange>
        </w:trPr>
        <w:tc>
          <w:tcPr>
            <w:tcW w:w="675" w:type="dxa"/>
            <w:shd w:val="clear" w:color="auto" w:fill="auto"/>
            <w:vAlign w:val="center"/>
            <w:tcPrChange w:id="144" w:author="Autor">
              <w:tcPr>
                <w:tcW w:w="675" w:type="dxa"/>
                <w:gridSpan w:val="2"/>
                <w:shd w:val="clear" w:color="auto" w:fill="auto"/>
                <w:vAlign w:val="center"/>
              </w:tcPr>
            </w:tcPrChange>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Change w:id="145" w:author="Autor">
              <w:tcPr>
                <w:tcW w:w="3720" w:type="dxa"/>
                <w:gridSpan w:val="2"/>
                <w:shd w:val="clear" w:color="auto" w:fill="auto"/>
              </w:tcPr>
            </w:tcPrChange>
          </w:tcPr>
          <w:p w14:paraId="4581DD00" w14:textId="77777777" w:rsidR="008F1CFB" w:rsidRPr="007C3E78" w:rsidRDefault="008F1CFB" w:rsidP="00B87D2B">
            <w:pPr>
              <w:jc w:val="both"/>
              <w:rPr>
                <w:sz w:val="22"/>
                <w:szCs w:val="22"/>
                <w:lang w:eastAsia="cs-CZ"/>
              </w:rPr>
              <w:pPrChange w:id="146" w:author="Autor">
                <w:pPr/>
              </w:pPrChange>
            </w:pPr>
            <w:r w:rsidRPr="007C3E78">
              <w:rPr>
                <w:sz w:val="22"/>
                <w:szCs w:val="22"/>
                <w:lang w:eastAsia="cs-CZ"/>
              </w:rPr>
              <w:t>Technické špecifikácie predmetu zákazky sú diskriminačné</w:t>
            </w:r>
          </w:p>
        </w:tc>
        <w:tc>
          <w:tcPr>
            <w:tcW w:w="6379" w:type="dxa"/>
            <w:shd w:val="clear" w:color="auto" w:fill="auto"/>
            <w:tcPrChange w:id="147" w:author="Autor">
              <w:tcPr>
                <w:tcW w:w="6379" w:type="dxa"/>
                <w:gridSpan w:val="2"/>
                <w:shd w:val="clear" w:color="auto" w:fill="auto"/>
              </w:tcPr>
            </w:tcPrChange>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Change w:id="148" w:author="Autor">
              <w:tcPr>
                <w:tcW w:w="3260" w:type="dxa"/>
                <w:gridSpan w:val="2"/>
                <w:shd w:val="clear" w:color="auto" w:fill="auto"/>
              </w:tcPr>
            </w:tcPrChange>
          </w:tcPr>
          <w:p w14:paraId="4581DD02" w14:textId="77777777" w:rsidR="008F1CFB" w:rsidRPr="007C3E78" w:rsidRDefault="008F1CFB" w:rsidP="00B87D2B">
            <w:pPr>
              <w:jc w:val="both"/>
              <w:rPr>
                <w:sz w:val="22"/>
                <w:szCs w:val="22"/>
                <w:lang w:eastAsia="cs-CZ"/>
              </w:rPr>
              <w:pPrChange w:id="149" w:author="Autor">
                <w:pPr/>
              </w:pPrChange>
            </w:pPr>
            <w:r w:rsidRPr="007C3E78">
              <w:rPr>
                <w:sz w:val="22"/>
                <w:szCs w:val="22"/>
                <w:lang w:eastAsia="cs-CZ"/>
              </w:rPr>
              <w:t>25 %</w:t>
            </w:r>
          </w:p>
          <w:p w14:paraId="4581DD03" w14:textId="77777777" w:rsidR="008F1CFB" w:rsidRPr="007C3E78" w:rsidRDefault="008F1CFB" w:rsidP="00B87D2B">
            <w:pPr>
              <w:jc w:val="both"/>
              <w:rPr>
                <w:sz w:val="22"/>
                <w:szCs w:val="22"/>
                <w:lang w:eastAsia="cs-CZ"/>
              </w:rPr>
              <w:pPrChange w:id="150" w:author="Autor">
                <w:pPr/>
              </w:pPrChange>
            </w:pPr>
          </w:p>
          <w:p w14:paraId="4581DD04" w14:textId="77777777" w:rsidR="008F1CFB" w:rsidRPr="007C3E78" w:rsidRDefault="008F1CFB" w:rsidP="00B87D2B">
            <w:pPr>
              <w:jc w:val="both"/>
              <w:rPr>
                <w:sz w:val="22"/>
                <w:szCs w:val="22"/>
                <w:lang w:eastAsia="cs-CZ"/>
              </w:rPr>
              <w:pPrChange w:id="151" w:author="Autor">
                <w:pPr/>
              </w:pPrChange>
            </w:pPr>
            <w:r w:rsidRPr="007C3E78">
              <w:rPr>
                <w:sz w:val="22"/>
                <w:szCs w:val="22"/>
                <w:lang w:eastAsia="cs-CZ"/>
              </w:rPr>
              <w:t>Táto sadzba môže byť znížená na 10 % alebo 5 % v závislosti od závažnosti  porušenia</w:t>
            </w:r>
          </w:p>
        </w:tc>
      </w:tr>
      <w:tr w:rsidR="008F1CFB" w:rsidRPr="007C3E78" w14:paraId="4581DD0E"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5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153" w:author="Autor">
            <w:trPr>
              <w:gridAfter w:val="0"/>
            </w:trPr>
          </w:trPrChange>
        </w:trPr>
        <w:tc>
          <w:tcPr>
            <w:tcW w:w="675" w:type="dxa"/>
            <w:tcBorders>
              <w:bottom w:val="single" w:sz="4" w:space="0" w:color="auto"/>
            </w:tcBorders>
            <w:shd w:val="clear" w:color="auto" w:fill="auto"/>
            <w:vAlign w:val="center"/>
            <w:tcPrChange w:id="154" w:author="Autor">
              <w:tcPr>
                <w:tcW w:w="675" w:type="dxa"/>
                <w:gridSpan w:val="2"/>
                <w:tcBorders>
                  <w:bottom w:val="single" w:sz="4" w:space="0" w:color="auto"/>
                </w:tcBorders>
                <w:shd w:val="clear" w:color="auto" w:fill="auto"/>
                <w:vAlign w:val="center"/>
              </w:tcPr>
            </w:tcPrChange>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Change w:id="155" w:author="Autor">
              <w:tcPr>
                <w:tcW w:w="3720" w:type="dxa"/>
                <w:gridSpan w:val="2"/>
                <w:tcBorders>
                  <w:bottom w:val="single" w:sz="4" w:space="0" w:color="auto"/>
                </w:tcBorders>
                <w:shd w:val="clear" w:color="auto" w:fill="auto"/>
              </w:tcPr>
            </w:tcPrChange>
          </w:tcPr>
          <w:p w14:paraId="4581DD07" w14:textId="77777777" w:rsidR="008F1CFB" w:rsidRPr="007C3E78" w:rsidRDefault="008F1CFB" w:rsidP="00B87D2B">
            <w:pPr>
              <w:jc w:val="both"/>
              <w:rPr>
                <w:sz w:val="22"/>
                <w:szCs w:val="22"/>
                <w:lang w:eastAsia="cs-CZ"/>
              </w:rPr>
              <w:pPrChange w:id="156" w:author="Autor">
                <w:pPr/>
              </w:pPrChange>
            </w:pPr>
            <w:r w:rsidRPr="007C3E78">
              <w:rPr>
                <w:sz w:val="22"/>
                <w:szCs w:val="22"/>
                <w:lang w:eastAsia="cs-CZ"/>
              </w:rPr>
              <w:t>Nedostatočne opísaný predmet zákazky</w:t>
            </w:r>
          </w:p>
        </w:tc>
        <w:tc>
          <w:tcPr>
            <w:tcW w:w="6379" w:type="dxa"/>
            <w:tcBorders>
              <w:bottom w:val="single" w:sz="4" w:space="0" w:color="auto"/>
            </w:tcBorders>
            <w:shd w:val="clear" w:color="auto" w:fill="auto"/>
            <w:tcPrChange w:id="157" w:author="Autor">
              <w:tcPr>
                <w:tcW w:w="6379" w:type="dxa"/>
                <w:gridSpan w:val="2"/>
                <w:tcBorders>
                  <w:bottom w:val="single" w:sz="4" w:space="0" w:color="auto"/>
                </w:tcBorders>
                <w:shd w:val="clear" w:color="auto" w:fill="auto"/>
              </w:tcPr>
            </w:tcPrChange>
          </w:tcPr>
          <w:p w14:paraId="4581DD08" w14:textId="77777777" w:rsidR="008F1CFB" w:rsidRPr="007C3E78" w:rsidRDefault="008F1CFB" w:rsidP="001342A2">
            <w:pPr>
              <w:jc w:val="both"/>
              <w:rPr>
                <w:sz w:val="22"/>
                <w:szCs w:val="22"/>
                <w:lang w:eastAsia="cs-CZ"/>
              </w:rPr>
            </w:pPr>
            <w:r w:rsidRPr="007C3E78">
              <w:rPr>
                <w:sz w:val="22"/>
                <w:szCs w:val="22"/>
                <w:lang w:eastAsia="cs-CZ"/>
              </w:rPr>
              <w:t xml:space="preserve">Opis predmetu zákazky v súťažných podkladoch je nedostatočný, nejasný, neurčitý, opísaný všeobecne, resp. neobsahuje rozhodujúce </w:t>
            </w:r>
            <w:r w:rsidRPr="007C3E78">
              <w:rPr>
                <w:sz w:val="22"/>
                <w:szCs w:val="22"/>
                <w:lang w:eastAsia="cs-CZ"/>
              </w:rPr>
              <w:lastRenderedPageBreak/>
              <w:t>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Change w:id="158" w:author="Autor">
              <w:tcPr>
                <w:tcW w:w="3260" w:type="dxa"/>
                <w:gridSpan w:val="2"/>
                <w:tcBorders>
                  <w:bottom w:val="single" w:sz="4" w:space="0" w:color="auto"/>
                </w:tcBorders>
                <w:shd w:val="clear" w:color="auto" w:fill="auto"/>
              </w:tcPr>
            </w:tcPrChange>
          </w:tcPr>
          <w:p w14:paraId="4581DD09" w14:textId="77777777" w:rsidR="008F1CFB" w:rsidRPr="007C3E78" w:rsidRDefault="008F1CFB" w:rsidP="00B87D2B">
            <w:pPr>
              <w:jc w:val="both"/>
              <w:rPr>
                <w:sz w:val="22"/>
                <w:szCs w:val="22"/>
                <w:lang w:eastAsia="cs-CZ"/>
              </w:rPr>
              <w:pPrChange w:id="159" w:author="Autor">
                <w:pPr/>
              </w:pPrChange>
            </w:pPr>
            <w:r w:rsidRPr="007C3E78">
              <w:rPr>
                <w:sz w:val="22"/>
                <w:szCs w:val="22"/>
                <w:lang w:eastAsia="cs-CZ"/>
              </w:rPr>
              <w:lastRenderedPageBreak/>
              <w:t>10 %</w:t>
            </w:r>
          </w:p>
          <w:p w14:paraId="4581DD0A" w14:textId="77777777" w:rsidR="008F1CFB" w:rsidRPr="007C3E78" w:rsidRDefault="008F1CFB" w:rsidP="00B87D2B">
            <w:pPr>
              <w:jc w:val="both"/>
              <w:rPr>
                <w:sz w:val="22"/>
                <w:szCs w:val="22"/>
                <w:lang w:eastAsia="cs-CZ"/>
              </w:rPr>
              <w:pPrChange w:id="160" w:author="Autor">
                <w:pPr/>
              </w:pPrChange>
            </w:pPr>
          </w:p>
          <w:p w14:paraId="4581DD0B" w14:textId="77777777" w:rsidR="008F1CFB" w:rsidRPr="007C3E78" w:rsidRDefault="008F1CFB" w:rsidP="00B87D2B">
            <w:pPr>
              <w:jc w:val="both"/>
              <w:rPr>
                <w:sz w:val="22"/>
                <w:szCs w:val="22"/>
                <w:lang w:eastAsia="cs-CZ"/>
              </w:rPr>
              <w:pPrChange w:id="161" w:author="Autor">
                <w:pPr/>
              </w:pPrChange>
            </w:pPr>
            <w:r w:rsidRPr="007C3E78">
              <w:rPr>
                <w:sz w:val="22"/>
                <w:szCs w:val="22"/>
                <w:lang w:eastAsia="cs-CZ"/>
              </w:rPr>
              <w:lastRenderedPageBreak/>
              <w:t>Táto sadzba môže byť znížená na 5 % v závislosti od závažnosti porušenia</w:t>
            </w:r>
          </w:p>
          <w:p w14:paraId="4581DD0C" w14:textId="77777777" w:rsidR="008F1CFB" w:rsidRPr="007C3E78" w:rsidRDefault="008F1CFB" w:rsidP="00B87D2B">
            <w:pPr>
              <w:jc w:val="both"/>
              <w:rPr>
                <w:sz w:val="22"/>
                <w:szCs w:val="22"/>
                <w:lang w:eastAsia="cs-CZ"/>
              </w:rPr>
              <w:pPrChange w:id="162" w:author="Autor">
                <w:pPr/>
              </w:pPrChange>
            </w:pPr>
          </w:p>
          <w:p w14:paraId="4581DD0D" w14:textId="1A539E64" w:rsidR="008F1CFB" w:rsidRPr="007C3E78" w:rsidRDefault="008F1CFB" w:rsidP="00B87D2B">
            <w:pPr>
              <w:jc w:val="both"/>
              <w:rPr>
                <w:sz w:val="22"/>
                <w:szCs w:val="22"/>
                <w:lang w:eastAsia="cs-CZ"/>
              </w:rPr>
              <w:pPrChange w:id="163" w:author="Autor">
                <w:pPr/>
              </w:pPrChange>
            </w:pPr>
            <w:r w:rsidRPr="007C3E78">
              <w:rPr>
                <w:sz w:val="22"/>
                <w:szCs w:val="22"/>
                <w:lang w:eastAsia="cs-CZ"/>
              </w:rPr>
              <w:t xml:space="preserve">V prípade zrealizovaných prác, ktoré neboli zverejnené, zodpovedajúca hodnota prác je predmetom 100 % </w:t>
            </w:r>
            <w:r w:rsidR="00CA3EE6">
              <w:rPr>
                <w:sz w:val="22"/>
                <w:szCs w:val="22"/>
                <w:lang w:eastAsia="cs-CZ"/>
              </w:rPr>
              <w:t>finančná oprava</w:t>
            </w:r>
          </w:p>
        </w:tc>
      </w:tr>
      <w:tr w:rsidR="00605E88" w:rsidRPr="007C3E78" w14:paraId="69BD1B01" w14:textId="77777777" w:rsidTr="00A91AEF">
        <w:trPr>
          <w:ins w:id="164" w:author="Autor"/>
        </w:trPr>
        <w:tc>
          <w:tcPr>
            <w:tcW w:w="675" w:type="dxa"/>
            <w:tcBorders>
              <w:bottom w:val="single" w:sz="4" w:space="0" w:color="auto"/>
            </w:tcBorders>
            <w:shd w:val="clear" w:color="auto" w:fill="auto"/>
            <w:vAlign w:val="center"/>
          </w:tcPr>
          <w:p w14:paraId="4B521762" w14:textId="66E1FC47" w:rsidR="00605E88" w:rsidRPr="007C3E78" w:rsidRDefault="00605E88" w:rsidP="00605E88">
            <w:pPr>
              <w:jc w:val="center"/>
              <w:rPr>
                <w:ins w:id="165" w:author="Autor"/>
                <w:sz w:val="22"/>
                <w:szCs w:val="22"/>
                <w:lang w:eastAsia="cs-CZ"/>
              </w:rPr>
            </w:pPr>
            <w:ins w:id="166" w:author="Autor">
              <w:r>
                <w:rPr>
                  <w:sz w:val="22"/>
                  <w:szCs w:val="22"/>
                  <w:lang w:eastAsia="cs-CZ"/>
                </w:rPr>
                <w:lastRenderedPageBreak/>
                <w:t>13</w:t>
              </w:r>
            </w:ins>
          </w:p>
        </w:tc>
        <w:tc>
          <w:tcPr>
            <w:tcW w:w="3720" w:type="dxa"/>
            <w:tcBorders>
              <w:bottom w:val="single" w:sz="4" w:space="0" w:color="auto"/>
            </w:tcBorders>
            <w:shd w:val="clear" w:color="auto" w:fill="auto"/>
          </w:tcPr>
          <w:p w14:paraId="627876B1" w14:textId="77777777" w:rsidR="00605E88" w:rsidRDefault="00605E88" w:rsidP="001D238C">
            <w:pPr>
              <w:jc w:val="both"/>
              <w:rPr>
                <w:ins w:id="167" w:author="Autor"/>
                <w:sz w:val="22"/>
                <w:szCs w:val="22"/>
                <w:lang w:eastAsia="cs-CZ"/>
              </w:rPr>
            </w:pPr>
            <w:ins w:id="168" w:author="Autor">
              <w:r w:rsidRPr="007C3E78">
                <w:rPr>
                  <w:sz w:val="22"/>
                  <w:szCs w:val="22"/>
                  <w:lang w:eastAsia="cs-CZ"/>
                </w:rPr>
                <w:t>Porušenie povinnosti</w:t>
              </w:r>
              <w:r w:rsidRPr="007C3E78">
                <w:rPr>
                  <w:rStyle w:val="Odkaznapoznmkupodiarou"/>
                  <w:sz w:val="22"/>
                  <w:szCs w:val="22"/>
                  <w:lang w:eastAsia="cs-CZ"/>
                </w:rPr>
                <w:footnoteReference w:id="6"/>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ins>
          </w:p>
          <w:p w14:paraId="2757DEF9" w14:textId="1B59E37A" w:rsidR="00605E88" w:rsidRPr="007C3E78" w:rsidRDefault="00605E88" w:rsidP="001D238C">
            <w:pPr>
              <w:jc w:val="both"/>
              <w:rPr>
                <w:ins w:id="171" w:author="Autor"/>
                <w:sz w:val="22"/>
                <w:szCs w:val="22"/>
                <w:lang w:eastAsia="cs-CZ"/>
              </w:rPr>
            </w:pPr>
          </w:p>
        </w:tc>
        <w:tc>
          <w:tcPr>
            <w:tcW w:w="6379" w:type="dxa"/>
            <w:tcBorders>
              <w:bottom w:val="single" w:sz="4" w:space="0" w:color="auto"/>
            </w:tcBorders>
            <w:shd w:val="clear" w:color="auto" w:fill="auto"/>
          </w:tcPr>
          <w:p w14:paraId="7111BE29" w14:textId="04929EFD" w:rsidR="00605E88" w:rsidRPr="007C3E78" w:rsidRDefault="00605E88" w:rsidP="00605E88">
            <w:pPr>
              <w:jc w:val="both"/>
              <w:rPr>
                <w:ins w:id="172" w:author="Autor"/>
                <w:sz w:val="22"/>
                <w:szCs w:val="22"/>
                <w:lang w:eastAsia="cs-CZ"/>
              </w:rPr>
            </w:pPr>
            <w:ins w:id="173" w:author="Auto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ins>
          </w:p>
        </w:tc>
        <w:tc>
          <w:tcPr>
            <w:tcW w:w="3260" w:type="dxa"/>
            <w:tcBorders>
              <w:bottom w:val="single" w:sz="4" w:space="0" w:color="auto"/>
            </w:tcBorders>
            <w:shd w:val="clear" w:color="auto" w:fill="auto"/>
          </w:tcPr>
          <w:p w14:paraId="616944B9" w14:textId="77777777" w:rsidR="00605E88" w:rsidRPr="007C3E78" w:rsidRDefault="00605E88" w:rsidP="001D238C">
            <w:pPr>
              <w:jc w:val="both"/>
              <w:rPr>
                <w:ins w:id="174" w:author="Autor"/>
                <w:sz w:val="22"/>
                <w:szCs w:val="22"/>
                <w:lang w:eastAsia="cs-CZ"/>
              </w:rPr>
            </w:pPr>
            <w:ins w:id="175" w:author="Autor">
              <w:r>
                <w:rPr>
                  <w:sz w:val="22"/>
                  <w:szCs w:val="22"/>
                  <w:lang w:eastAsia="cs-CZ"/>
                </w:rPr>
                <w:t>5</w:t>
              </w:r>
              <w:r w:rsidRPr="007C3E78">
                <w:rPr>
                  <w:sz w:val="22"/>
                  <w:szCs w:val="22"/>
                  <w:lang w:eastAsia="cs-CZ"/>
                </w:rPr>
                <w:t xml:space="preserve"> %. </w:t>
              </w:r>
            </w:ins>
          </w:p>
          <w:p w14:paraId="50B92494" w14:textId="77777777" w:rsidR="00605E88" w:rsidRPr="007C3E78" w:rsidRDefault="00605E88" w:rsidP="001D238C">
            <w:pPr>
              <w:jc w:val="both"/>
              <w:rPr>
                <w:ins w:id="176" w:author="Autor"/>
                <w:sz w:val="22"/>
                <w:szCs w:val="22"/>
                <w:lang w:eastAsia="cs-CZ"/>
              </w:rPr>
            </w:pPr>
          </w:p>
        </w:tc>
      </w:tr>
      <w:tr w:rsidR="00605E88" w:rsidRPr="007C3E78" w14:paraId="4581DD10"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7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178" w:author="Autor">
            <w:trPr>
              <w:gridAfter w:val="0"/>
            </w:trPr>
          </w:trPrChange>
        </w:trPr>
        <w:tc>
          <w:tcPr>
            <w:tcW w:w="14034" w:type="dxa"/>
            <w:gridSpan w:val="4"/>
            <w:shd w:val="clear" w:color="auto" w:fill="BFBFBF" w:themeFill="background1" w:themeFillShade="BF"/>
            <w:vAlign w:val="center"/>
            <w:tcPrChange w:id="179" w:author="Autor">
              <w:tcPr>
                <w:tcW w:w="14034" w:type="dxa"/>
                <w:gridSpan w:val="8"/>
                <w:shd w:val="clear" w:color="auto" w:fill="BFBFBF" w:themeFill="background1" w:themeFillShade="BF"/>
                <w:vAlign w:val="center"/>
              </w:tcPr>
            </w:tcPrChange>
          </w:tcPr>
          <w:p w14:paraId="4581DD0F" w14:textId="77777777" w:rsidR="00605E88" w:rsidRPr="007C3E78" w:rsidRDefault="00605E88" w:rsidP="00B87D2B">
            <w:pPr>
              <w:jc w:val="both"/>
              <w:rPr>
                <w:sz w:val="22"/>
                <w:szCs w:val="22"/>
                <w:lang w:eastAsia="cs-CZ"/>
              </w:rPr>
              <w:pPrChange w:id="180" w:author="Autor">
                <w:pPr>
                  <w:jc w:val="center"/>
                </w:pPr>
              </w:pPrChange>
            </w:pPr>
            <w:r w:rsidRPr="007C3E78">
              <w:rPr>
                <w:b/>
                <w:sz w:val="22"/>
                <w:szCs w:val="22"/>
                <w:lang w:eastAsia="cs-CZ"/>
              </w:rPr>
              <w:t>Vyhodnocovanie súťaže</w:t>
            </w:r>
          </w:p>
        </w:tc>
      </w:tr>
      <w:tr w:rsidR="00605E88" w:rsidRPr="007C3E78" w14:paraId="4581DD17"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182" w:author="Autor">
            <w:trPr>
              <w:gridAfter w:val="0"/>
            </w:trPr>
          </w:trPrChange>
        </w:trPr>
        <w:tc>
          <w:tcPr>
            <w:tcW w:w="675" w:type="dxa"/>
            <w:shd w:val="clear" w:color="auto" w:fill="auto"/>
            <w:vAlign w:val="center"/>
            <w:tcPrChange w:id="183" w:author="Autor">
              <w:tcPr>
                <w:tcW w:w="675" w:type="dxa"/>
                <w:gridSpan w:val="2"/>
                <w:shd w:val="clear" w:color="auto" w:fill="auto"/>
                <w:vAlign w:val="center"/>
              </w:tcPr>
            </w:tcPrChange>
          </w:tcPr>
          <w:p w14:paraId="4581DD11" w14:textId="181371CA" w:rsidR="00605E88" w:rsidRPr="007C3E78" w:rsidRDefault="008F1CFB" w:rsidP="00605E88">
            <w:pPr>
              <w:jc w:val="center"/>
              <w:rPr>
                <w:sz w:val="22"/>
                <w:szCs w:val="22"/>
                <w:lang w:eastAsia="cs-CZ"/>
              </w:rPr>
            </w:pPr>
            <w:del w:id="184" w:author="Autor">
              <w:r w:rsidRPr="007C3E78">
                <w:rPr>
                  <w:sz w:val="22"/>
                  <w:szCs w:val="22"/>
                  <w:lang w:eastAsia="cs-CZ"/>
                </w:rPr>
                <w:delText>13</w:delText>
              </w:r>
            </w:del>
            <w:ins w:id="185" w:author="Autor">
              <w:r w:rsidR="00605E88" w:rsidRPr="007C3E78">
                <w:rPr>
                  <w:sz w:val="22"/>
                  <w:szCs w:val="22"/>
                  <w:lang w:eastAsia="cs-CZ"/>
                </w:rPr>
                <w:t>1</w:t>
              </w:r>
              <w:r w:rsidR="00605E88">
                <w:rPr>
                  <w:sz w:val="22"/>
                  <w:szCs w:val="22"/>
                  <w:lang w:eastAsia="cs-CZ"/>
                </w:rPr>
                <w:t>4</w:t>
              </w:r>
            </w:ins>
          </w:p>
        </w:tc>
        <w:tc>
          <w:tcPr>
            <w:tcW w:w="3720" w:type="dxa"/>
            <w:shd w:val="clear" w:color="auto" w:fill="auto"/>
            <w:tcPrChange w:id="186" w:author="Autor">
              <w:tcPr>
                <w:tcW w:w="3720" w:type="dxa"/>
                <w:gridSpan w:val="2"/>
                <w:shd w:val="clear" w:color="auto" w:fill="auto"/>
              </w:tcPr>
            </w:tcPrChange>
          </w:tcPr>
          <w:p w14:paraId="4581DD12"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Change w:id="187" w:author="Autor">
              <w:tcPr>
                <w:tcW w:w="6379" w:type="dxa"/>
                <w:gridSpan w:val="2"/>
                <w:shd w:val="clear" w:color="auto" w:fill="auto"/>
              </w:tcPr>
            </w:tcPrChange>
          </w:tcPr>
          <w:p w14:paraId="4581DD13"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Change w:id="188" w:author="Autor">
              <w:tcPr>
                <w:tcW w:w="3260" w:type="dxa"/>
                <w:gridSpan w:val="2"/>
                <w:shd w:val="clear" w:color="auto" w:fill="auto"/>
              </w:tcPr>
            </w:tcPrChange>
          </w:tcPr>
          <w:p w14:paraId="4581DD14" w14:textId="77777777" w:rsidR="00605E88" w:rsidRPr="007C3E78" w:rsidRDefault="00605E88" w:rsidP="00B87D2B">
            <w:pPr>
              <w:jc w:val="both"/>
              <w:rPr>
                <w:sz w:val="22"/>
                <w:szCs w:val="22"/>
                <w:lang w:eastAsia="cs-CZ"/>
              </w:rPr>
              <w:pPrChange w:id="189" w:author="Autor">
                <w:pPr/>
              </w:pPrChange>
            </w:pPr>
            <w:r w:rsidRPr="007C3E78">
              <w:rPr>
                <w:sz w:val="22"/>
                <w:szCs w:val="22"/>
                <w:lang w:eastAsia="cs-CZ"/>
              </w:rPr>
              <w:t>25 %</w:t>
            </w:r>
          </w:p>
          <w:p w14:paraId="4581DD15" w14:textId="77777777" w:rsidR="00605E88" w:rsidRPr="007C3E78" w:rsidRDefault="00605E88" w:rsidP="00B87D2B">
            <w:pPr>
              <w:jc w:val="both"/>
              <w:rPr>
                <w:sz w:val="22"/>
                <w:szCs w:val="22"/>
                <w:lang w:eastAsia="cs-CZ"/>
              </w:rPr>
              <w:pPrChange w:id="190" w:author="Autor">
                <w:pPr/>
              </w:pPrChange>
            </w:pPr>
          </w:p>
          <w:p w14:paraId="4581DD16" w14:textId="77777777" w:rsidR="00605E88" w:rsidRPr="007C3E78" w:rsidRDefault="00605E88" w:rsidP="00B87D2B">
            <w:pPr>
              <w:jc w:val="both"/>
              <w:rPr>
                <w:sz w:val="22"/>
                <w:szCs w:val="22"/>
                <w:lang w:eastAsia="cs-CZ"/>
              </w:rPr>
              <w:pPrChange w:id="191" w:author="Autor">
                <w:pPr/>
              </w:pPrChange>
            </w:pPr>
            <w:r w:rsidRPr="007C3E78">
              <w:rPr>
                <w:sz w:val="22"/>
                <w:szCs w:val="22"/>
                <w:lang w:eastAsia="cs-CZ"/>
              </w:rPr>
              <w:t>Táto sadzba môže byť znížená na 10 % alebo 5 % v závislosti od závažnosti porušenia</w:t>
            </w:r>
          </w:p>
        </w:tc>
      </w:tr>
      <w:tr w:rsidR="00605E88" w:rsidRPr="007C3E78" w14:paraId="4581DD1E"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193" w:author="Autor">
            <w:trPr>
              <w:gridAfter w:val="0"/>
            </w:trPr>
          </w:trPrChange>
        </w:trPr>
        <w:tc>
          <w:tcPr>
            <w:tcW w:w="675" w:type="dxa"/>
            <w:shd w:val="clear" w:color="auto" w:fill="auto"/>
            <w:vAlign w:val="center"/>
            <w:tcPrChange w:id="194" w:author="Autor">
              <w:tcPr>
                <w:tcW w:w="675" w:type="dxa"/>
                <w:gridSpan w:val="2"/>
                <w:shd w:val="clear" w:color="auto" w:fill="auto"/>
                <w:vAlign w:val="center"/>
              </w:tcPr>
            </w:tcPrChange>
          </w:tcPr>
          <w:p w14:paraId="4581DD18" w14:textId="3D0112BF" w:rsidR="00605E88" w:rsidRPr="007C3E78" w:rsidRDefault="008F1CFB" w:rsidP="00605E88">
            <w:pPr>
              <w:jc w:val="center"/>
              <w:rPr>
                <w:sz w:val="22"/>
                <w:szCs w:val="22"/>
                <w:lang w:eastAsia="cs-CZ"/>
              </w:rPr>
            </w:pPr>
            <w:del w:id="195" w:author="Autor">
              <w:r w:rsidRPr="007C3E78">
                <w:rPr>
                  <w:sz w:val="22"/>
                  <w:szCs w:val="22"/>
                  <w:lang w:eastAsia="cs-CZ"/>
                </w:rPr>
                <w:delText>14</w:delText>
              </w:r>
            </w:del>
            <w:ins w:id="196" w:author="Autor">
              <w:r w:rsidR="00605E88" w:rsidRPr="007C3E78">
                <w:rPr>
                  <w:sz w:val="22"/>
                  <w:szCs w:val="22"/>
                  <w:lang w:eastAsia="cs-CZ"/>
                </w:rPr>
                <w:t>1</w:t>
              </w:r>
              <w:r w:rsidR="00605E88">
                <w:rPr>
                  <w:sz w:val="22"/>
                  <w:szCs w:val="22"/>
                  <w:lang w:eastAsia="cs-CZ"/>
                </w:rPr>
                <w:t>5</w:t>
              </w:r>
            </w:ins>
          </w:p>
        </w:tc>
        <w:tc>
          <w:tcPr>
            <w:tcW w:w="3720" w:type="dxa"/>
            <w:shd w:val="clear" w:color="auto" w:fill="auto"/>
            <w:tcPrChange w:id="197" w:author="Autor">
              <w:tcPr>
                <w:tcW w:w="3720" w:type="dxa"/>
                <w:gridSpan w:val="2"/>
                <w:shd w:val="clear" w:color="auto" w:fill="auto"/>
              </w:tcPr>
            </w:tcPrChange>
          </w:tcPr>
          <w:p w14:paraId="4581DD19"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Change w:id="198" w:author="Autor">
              <w:tcPr>
                <w:tcW w:w="6379" w:type="dxa"/>
                <w:gridSpan w:val="2"/>
                <w:shd w:val="clear" w:color="auto" w:fill="auto"/>
              </w:tcPr>
            </w:tcPrChange>
          </w:tcPr>
          <w:p w14:paraId="4581DD1A"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Change w:id="199" w:author="Autor">
              <w:tcPr>
                <w:tcW w:w="3260" w:type="dxa"/>
                <w:gridSpan w:val="2"/>
                <w:shd w:val="clear" w:color="auto" w:fill="auto"/>
              </w:tcPr>
            </w:tcPrChange>
          </w:tcPr>
          <w:p w14:paraId="4581DD1B" w14:textId="77777777" w:rsidR="00605E88" w:rsidRPr="007C3E78" w:rsidRDefault="00605E88" w:rsidP="00B87D2B">
            <w:pPr>
              <w:jc w:val="both"/>
              <w:rPr>
                <w:sz w:val="22"/>
                <w:szCs w:val="22"/>
                <w:lang w:eastAsia="cs-CZ"/>
              </w:rPr>
              <w:pPrChange w:id="200" w:author="Autor">
                <w:pPr/>
              </w:pPrChange>
            </w:pPr>
            <w:r w:rsidRPr="007C3E78">
              <w:rPr>
                <w:sz w:val="22"/>
                <w:szCs w:val="22"/>
                <w:lang w:eastAsia="cs-CZ"/>
              </w:rPr>
              <w:t>25 %</w:t>
            </w:r>
          </w:p>
          <w:p w14:paraId="4581DD1C" w14:textId="77777777" w:rsidR="00605E88" w:rsidRPr="007C3E78" w:rsidRDefault="00605E88" w:rsidP="00B87D2B">
            <w:pPr>
              <w:jc w:val="both"/>
              <w:rPr>
                <w:sz w:val="22"/>
                <w:szCs w:val="22"/>
                <w:lang w:eastAsia="cs-CZ"/>
              </w:rPr>
              <w:pPrChange w:id="201" w:author="Autor">
                <w:pPr/>
              </w:pPrChange>
            </w:pPr>
          </w:p>
          <w:p w14:paraId="4581DD1D" w14:textId="77777777" w:rsidR="00605E88" w:rsidRPr="007C3E78" w:rsidRDefault="00605E88" w:rsidP="00B87D2B">
            <w:pPr>
              <w:jc w:val="both"/>
              <w:rPr>
                <w:sz w:val="22"/>
                <w:szCs w:val="22"/>
                <w:lang w:eastAsia="cs-CZ"/>
              </w:rPr>
              <w:pPrChange w:id="202" w:author="Autor">
                <w:pPr/>
              </w:pPrChange>
            </w:pPr>
            <w:r w:rsidRPr="007C3E78">
              <w:rPr>
                <w:sz w:val="22"/>
                <w:szCs w:val="22"/>
                <w:lang w:eastAsia="cs-CZ"/>
              </w:rPr>
              <w:t>Táto sadzba môže byť znížená na 10 % alebo 5 % v závislosti od závažnosti porušenia</w:t>
            </w:r>
          </w:p>
        </w:tc>
      </w:tr>
      <w:tr w:rsidR="00605E88" w:rsidRPr="007C3E78" w14:paraId="4581DD27"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204" w:author="Autor">
            <w:trPr>
              <w:gridAfter w:val="0"/>
            </w:trPr>
          </w:trPrChange>
        </w:trPr>
        <w:tc>
          <w:tcPr>
            <w:tcW w:w="675" w:type="dxa"/>
            <w:shd w:val="clear" w:color="auto" w:fill="auto"/>
            <w:vAlign w:val="center"/>
            <w:tcPrChange w:id="205" w:author="Autor">
              <w:tcPr>
                <w:tcW w:w="675" w:type="dxa"/>
                <w:gridSpan w:val="2"/>
                <w:shd w:val="clear" w:color="auto" w:fill="auto"/>
                <w:vAlign w:val="center"/>
              </w:tcPr>
            </w:tcPrChange>
          </w:tcPr>
          <w:p w14:paraId="4581DD1F" w14:textId="6D390459" w:rsidR="00605E88" w:rsidRPr="007C3E78" w:rsidRDefault="008F1CFB" w:rsidP="00605E88">
            <w:pPr>
              <w:jc w:val="center"/>
              <w:rPr>
                <w:sz w:val="22"/>
                <w:szCs w:val="22"/>
                <w:lang w:eastAsia="cs-CZ"/>
              </w:rPr>
            </w:pPr>
            <w:del w:id="206" w:author="Autor">
              <w:r w:rsidRPr="007C3E78">
                <w:rPr>
                  <w:sz w:val="22"/>
                  <w:szCs w:val="22"/>
                  <w:lang w:eastAsia="cs-CZ"/>
                </w:rPr>
                <w:delText>15</w:delText>
              </w:r>
            </w:del>
            <w:ins w:id="207" w:author="Autor">
              <w:r w:rsidR="00605E88" w:rsidRPr="007C3E78">
                <w:rPr>
                  <w:sz w:val="22"/>
                  <w:szCs w:val="22"/>
                  <w:lang w:eastAsia="cs-CZ"/>
                </w:rPr>
                <w:t>1</w:t>
              </w:r>
              <w:r w:rsidR="00605E88">
                <w:rPr>
                  <w:sz w:val="22"/>
                  <w:szCs w:val="22"/>
                  <w:lang w:eastAsia="cs-CZ"/>
                </w:rPr>
                <w:t>6</w:t>
              </w:r>
            </w:ins>
          </w:p>
        </w:tc>
        <w:tc>
          <w:tcPr>
            <w:tcW w:w="3720" w:type="dxa"/>
            <w:shd w:val="clear" w:color="auto" w:fill="auto"/>
            <w:tcPrChange w:id="208" w:author="Autor">
              <w:tcPr>
                <w:tcW w:w="3720" w:type="dxa"/>
                <w:gridSpan w:val="2"/>
                <w:shd w:val="clear" w:color="auto" w:fill="auto"/>
              </w:tcPr>
            </w:tcPrChange>
          </w:tcPr>
          <w:p w14:paraId="4581DD20" w14:textId="77777777" w:rsidR="00605E88" w:rsidRPr="007C3E78" w:rsidRDefault="00605E88" w:rsidP="00605E88">
            <w:pPr>
              <w:rPr>
                <w:sz w:val="22"/>
                <w:szCs w:val="22"/>
                <w:lang w:eastAsia="cs-CZ"/>
              </w:rPr>
            </w:pPr>
            <w:r w:rsidRPr="007C3E78">
              <w:rPr>
                <w:sz w:val="22"/>
                <w:szCs w:val="22"/>
                <w:lang w:eastAsia="cs-CZ"/>
              </w:rPr>
              <w:t xml:space="preserve">Vyhodnocovanie ponúk uchádzačov/žiadostí o účasť záujemcov v rozpore s podmienkami účasti </w:t>
            </w:r>
            <w:r w:rsidRPr="007C3E78">
              <w:rPr>
                <w:sz w:val="22"/>
                <w:szCs w:val="22"/>
                <w:lang w:eastAsia="cs-CZ"/>
              </w:rPr>
              <w:lastRenderedPageBreak/>
              <w:t>uvedenými v oznámení a súťažných podkladoch a/alebo vyhodnocovanie ponúk uchádzačov v rozpore s kritériami na vyhodnotenie ponúk a pravidlami na ich uplatnenie</w:t>
            </w:r>
          </w:p>
        </w:tc>
        <w:tc>
          <w:tcPr>
            <w:tcW w:w="6379" w:type="dxa"/>
            <w:shd w:val="clear" w:color="auto" w:fill="auto"/>
            <w:tcPrChange w:id="209" w:author="Autor">
              <w:tcPr>
                <w:tcW w:w="6379" w:type="dxa"/>
                <w:gridSpan w:val="2"/>
                <w:shd w:val="clear" w:color="auto" w:fill="auto"/>
              </w:tcPr>
            </w:tcPrChange>
          </w:tcPr>
          <w:p w14:paraId="4581DD21" w14:textId="77777777" w:rsidR="00605E88" w:rsidRPr="007C3E78" w:rsidRDefault="00605E88" w:rsidP="00605E88">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14:paraId="4581DD22" w14:textId="77777777" w:rsidR="00605E88" w:rsidRPr="007C3E78" w:rsidRDefault="00605E88" w:rsidP="00605E88">
            <w:pPr>
              <w:jc w:val="both"/>
              <w:rPr>
                <w:sz w:val="22"/>
                <w:szCs w:val="22"/>
                <w:lang w:eastAsia="cs-CZ"/>
              </w:rPr>
            </w:pPr>
          </w:p>
          <w:p w14:paraId="4581DD23"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Change w:id="210" w:author="Autor">
              <w:tcPr>
                <w:tcW w:w="3260" w:type="dxa"/>
                <w:gridSpan w:val="2"/>
                <w:shd w:val="clear" w:color="auto" w:fill="auto"/>
              </w:tcPr>
            </w:tcPrChange>
          </w:tcPr>
          <w:p w14:paraId="4581DD24" w14:textId="77777777" w:rsidR="00605E88" w:rsidRPr="007C3E78" w:rsidRDefault="00605E88" w:rsidP="00B87D2B">
            <w:pPr>
              <w:jc w:val="both"/>
              <w:rPr>
                <w:sz w:val="22"/>
                <w:szCs w:val="22"/>
                <w:lang w:eastAsia="cs-CZ"/>
              </w:rPr>
              <w:pPrChange w:id="211" w:author="Autor">
                <w:pPr/>
              </w:pPrChange>
            </w:pPr>
            <w:r w:rsidRPr="007C3E78">
              <w:rPr>
                <w:sz w:val="22"/>
                <w:szCs w:val="22"/>
                <w:lang w:eastAsia="cs-CZ"/>
              </w:rPr>
              <w:lastRenderedPageBreak/>
              <w:t>25 %</w:t>
            </w:r>
          </w:p>
          <w:p w14:paraId="4581DD25" w14:textId="77777777" w:rsidR="00605E88" w:rsidRPr="007C3E78" w:rsidRDefault="00605E88" w:rsidP="00B87D2B">
            <w:pPr>
              <w:jc w:val="both"/>
              <w:rPr>
                <w:sz w:val="22"/>
                <w:szCs w:val="22"/>
                <w:lang w:eastAsia="cs-CZ"/>
              </w:rPr>
              <w:pPrChange w:id="212" w:author="Autor">
                <w:pPr/>
              </w:pPrChange>
            </w:pPr>
          </w:p>
          <w:p w14:paraId="4581DD26" w14:textId="77777777" w:rsidR="00605E88" w:rsidRPr="007C3E78" w:rsidRDefault="00605E88" w:rsidP="00B87D2B">
            <w:pPr>
              <w:jc w:val="both"/>
              <w:rPr>
                <w:sz w:val="22"/>
                <w:szCs w:val="22"/>
                <w:lang w:eastAsia="cs-CZ"/>
              </w:rPr>
              <w:pPrChange w:id="213" w:author="Autor">
                <w:pPr/>
              </w:pPrChange>
            </w:pPr>
            <w:r w:rsidRPr="007C3E78">
              <w:rPr>
                <w:sz w:val="22"/>
                <w:szCs w:val="22"/>
                <w:lang w:eastAsia="cs-CZ"/>
              </w:rPr>
              <w:lastRenderedPageBreak/>
              <w:t>Táto sadzba môže byť znížená na 10 % alebo 5 % v závislosti od závažnosti porušenia</w:t>
            </w:r>
          </w:p>
        </w:tc>
      </w:tr>
      <w:tr w:rsidR="00605E88" w:rsidRPr="007C3E78" w14:paraId="4581DD36"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1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215" w:author="Autor">
            <w:trPr>
              <w:gridAfter w:val="0"/>
            </w:trPr>
          </w:trPrChange>
        </w:trPr>
        <w:tc>
          <w:tcPr>
            <w:tcW w:w="675" w:type="dxa"/>
            <w:shd w:val="clear" w:color="auto" w:fill="auto"/>
            <w:vAlign w:val="center"/>
            <w:tcPrChange w:id="216" w:author="Autor">
              <w:tcPr>
                <w:tcW w:w="675" w:type="dxa"/>
                <w:gridSpan w:val="2"/>
                <w:shd w:val="clear" w:color="auto" w:fill="auto"/>
                <w:vAlign w:val="center"/>
              </w:tcPr>
            </w:tcPrChange>
          </w:tcPr>
          <w:p w14:paraId="4581DD28" w14:textId="3F68B7CD" w:rsidR="00605E88" w:rsidRPr="007C3E78" w:rsidRDefault="008F1CFB" w:rsidP="00605E88">
            <w:pPr>
              <w:jc w:val="center"/>
              <w:rPr>
                <w:sz w:val="22"/>
                <w:szCs w:val="22"/>
                <w:lang w:eastAsia="cs-CZ"/>
              </w:rPr>
            </w:pPr>
            <w:del w:id="217" w:author="Autor">
              <w:r w:rsidRPr="007C3E78">
                <w:rPr>
                  <w:sz w:val="22"/>
                  <w:szCs w:val="22"/>
                  <w:lang w:eastAsia="cs-CZ"/>
                </w:rPr>
                <w:lastRenderedPageBreak/>
                <w:delText>16</w:delText>
              </w:r>
            </w:del>
            <w:ins w:id="218" w:author="Autor">
              <w:r w:rsidR="00605E88" w:rsidRPr="007C3E78">
                <w:rPr>
                  <w:sz w:val="22"/>
                  <w:szCs w:val="22"/>
                  <w:lang w:eastAsia="cs-CZ"/>
                </w:rPr>
                <w:t>1</w:t>
              </w:r>
              <w:r w:rsidR="00605E88">
                <w:rPr>
                  <w:sz w:val="22"/>
                  <w:szCs w:val="22"/>
                  <w:lang w:eastAsia="cs-CZ"/>
                </w:rPr>
                <w:t>7</w:t>
              </w:r>
            </w:ins>
          </w:p>
        </w:tc>
        <w:tc>
          <w:tcPr>
            <w:tcW w:w="3720" w:type="dxa"/>
            <w:shd w:val="clear" w:color="auto" w:fill="auto"/>
            <w:tcPrChange w:id="219" w:author="Autor">
              <w:tcPr>
                <w:tcW w:w="3720" w:type="dxa"/>
                <w:gridSpan w:val="2"/>
                <w:shd w:val="clear" w:color="auto" w:fill="auto"/>
              </w:tcPr>
            </w:tcPrChange>
          </w:tcPr>
          <w:p w14:paraId="4581DD29" w14:textId="77777777" w:rsidR="00605E88" w:rsidRPr="007C3E78" w:rsidRDefault="00605E88" w:rsidP="00605E8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Change w:id="220" w:author="Autor">
              <w:tcPr>
                <w:tcW w:w="6379" w:type="dxa"/>
                <w:gridSpan w:val="2"/>
                <w:shd w:val="clear" w:color="auto" w:fill="auto"/>
              </w:tcPr>
            </w:tcPrChange>
          </w:tcPr>
          <w:p w14:paraId="4581DD2A" w14:textId="77777777" w:rsidR="00605E88" w:rsidRPr="007C3E78" w:rsidRDefault="00605E88" w:rsidP="00605E8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605E88" w:rsidRPr="007C3E78" w:rsidRDefault="00605E88" w:rsidP="00605E88">
            <w:pPr>
              <w:jc w:val="both"/>
              <w:rPr>
                <w:sz w:val="22"/>
                <w:szCs w:val="22"/>
                <w:lang w:eastAsia="cs-CZ"/>
              </w:rPr>
            </w:pPr>
          </w:p>
          <w:p w14:paraId="4581DD2C" w14:textId="77777777" w:rsidR="00605E88" w:rsidRPr="007C3E78" w:rsidRDefault="00605E88" w:rsidP="00605E8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605E88" w:rsidRPr="007C3E78" w:rsidRDefault="00605E88" w:rsidP="00605E88">
            <w:pPr>
              <w:jc w:val="both"/>
              <w:rPr>
                <w:sz w:val="22"/>
                <w:szCs w:val="22"/>
                <w:lang w:eastAsia="cs-CZ"/>
              </w:rPr>
            </w:pPr>
          </w:p>
          <w:p w14:paraId="4581DD2E" w14:textId="77777777" w:rsidR="00605E88" w:rsidRPr="007C3E78" w:rsidRDefault="00605E88" w:rsidP="00605E88">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605E88" w:rsidRPr="007C3E78" w:rsidRDefault="00605E88" w:rsidP="00605E88">
            <w:pPr>
              <w:jc w:val="both"/>
              <w:rPr>
                <w:sz w:val="22"/>
                <w:szCs w:val="22"/>
                <w:lang w:eastAsia="cs-CZ"/>
              </w:rPr>
            </w:pPr>
          </w:p>
          <w:p w14:paraId="4581DD30" w14:textId="77777777" w:rsidR="00605E88" w:rsidRPr="007C3E78" w:rsidRDefault="00605E88" w:rsidP="00605E8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605E88" w:rsidRPr="007C3E78" w:rsidRDefault="00605E88" w:rsidP="00605E88">
            <w:pPr>
              <w:jc w:val="both"/>
              <w:rPr>
                <w:sz w:val="22"/>
                <w:szCs w:val="22"/>
                <w:lang w:eastAsia="cs-CZ"/>
              </w:rPr>
            </w:pPr>
          </w:p>
          <w:p w14:paraId="4581DD32" w14:textId="77777777" w:rsidR="00605E88" w:rsidRPr="007C3E78" w:rsidRDefault="00605E88" w:rsidP="00605E8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Change w:id="221" w:author="Autor">
              <w:tcPr>
                <w:tcW w:w="3260" w:type="dxa"/>
                <w:gridSpan w:val="2"/>
                <w:shd w:val="clear" w:color="auto" w:fill="auto"/>
              </w:tcPr>
            </w:tcPrChange>
          </w:tcPr>
          <w:p w14:paraId="4581DD33" w14:textId="77777777" w:rsidR="00605E88" w:rsidRPr="007C3E78" w:rsidRDefault="00605E88" w:rsidP="00B87D2B">
            <w:pPr>
              <w:jc w:val="both"/>
              <w:rPr>
                <w:sz w:val="22"/>
                <w:szCs w:val="22"/>
                <w:lang w:eastAsia="cs-CZ"/>
              </w:rPr>
              <w:pPrChange w:id="222" w:author="Autor">
                <w:pPr/>
              </w:pPrChange>
            </w:pPr>
            <w:r w:rsidRPr="007C3E78">
              <w:rPr>
                <w:sz w:val="22"/>
                <w:szCs w:val="22"/>
                <w:lang w:eastAsia="cs-CZ"/>
              </w:rPr>
              <w:t>25 %</w:t>
            </w:r>
          </w:p>
          <w:p w14:paraId="4581DD34" w14:textId="77777777" w:rsidR="00605E88" w:rsidRPr="007C3E78" w:rsidRDefault="00605E88" w:rsidP="00B87D2B">
            <w:pPr>
              <w:jc w:val="both"/>
              <w:rPr>
                <w:sz w:val="22"/>
                <w:szCs w:val="22"/>
                <w:lang w:eastAsia="cs-CZ"/>
              </w:rPr>
              <w:pPrChange w:id="223" w:author="Autor">
                <w:pPr/>
              </w:pPrChange>
            </w:pPr>
          </w:p>
          <w:p w14:paraId="4581DD35" w14:textId="77777777" w:rsidR="00605E88" w:rsidRPr="007C3E78" w:rsidRDefault="00605E88" w:rsidP="00B87D2B">
            <w:pPr>
              <w:jc w:val="both"/>
              <w:rPr>
                <w:sz w:val="22"/>
                <w:szCs w:val="22"/>
                <w:lang w:eastAsia="cs-CZ"/>
              </w:rPr>
              <w:pPrChange w:id="224" w:author="Autor">
                <w:pPr/>
              </w:pPrChange>
            </w:pPr>
            <w:r w:rsidRPr="007C3E78">
              <w:rPr>
                <w:sz w:val="22"/>
                <w:szCs w:val="22"/>
                <w:lang w:eastAsia="cs-CZ"/>
              </w:rPr>
              <w:t>Táto sadzba môže byť znížená na 10 % alebo 5 % v závislosti od závažnosti porušenia</w:t>
            </w:r>
          </w:p>
        </w:tc>
      </w:tr>
      <w:tr w:rsidR="00605E88" w:rsidRPr="007C3E78" w14:paraId="4581DD3D"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25"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226" w:author="Autor">
            <w:trPr>
              <w:gridAfter w:val="0"/>
            </w:trPr>
          </w:trPrChange>
        </w:trPr>
        <w:tc>
          <w:tcPr>
            <w:tcW w:w="675" w:type="dxa"/>
            <w:shd w:val="clear" w:color="auto" w:fill="auto"/>
            <w:vAlign w:val="center"/>
            <w:tcPrChange w:id="227" w:author="Autor">
              <w:tcPr>
                <w:tcW w:w="675" w:type="dxa"/>
                <w:gridSpan w:val="2"/>
                <w:shd w:val="clear" w:color="auto" w:fill="auto"/>
                <w:vAlign w:val="center"/>
              </w:tcPr>
            </w:tcPrChange>
          </w:tcPr>
          <w:p w14:paraId="4581DD37" w14:textId="2F601BD9" w:rsidR="00605E88" w:rsidRPr="007C3E78" w:rsidRDefault="008F1CFB" w:rsidP="00605E88">
            <w:pPr>
              <w:jc w:val="center"/>
              <w:rPr>
                <w:sz w:val="22"/>
                <w:szCs w:val="22"/>
                <w:lang w:eastAsia="cs-CZ"/>
              </w:rPr>
            </w:pPr>
            <w:del w:id="228" w:author="Autor">
              <w:r w:rsidRPr="007C3E78">
                <w:rPr>
                  <w:sz w:val="22"/>
                  <w:szCs w:val="22"/>
                  <w:lang w:eastAsia="cs-CZ"/>
                </w:rPr>
                <w:delText>17</w:delText>
              </w:r>
            </w:del>
            <w:ins w:id="229" w:author="Autor">
              <w:r w:rsidR="00605E88" w:rsidRPr="007C3E78">
                <w:rPr>
                  <w:sz w:val="22"/>
                  <w:szCs w:val="22"/>
                  <w:lang w:eastAsia="cs-CZ"/>
                </w:rPr>
                <w:t>1</w:t>
              </w:r>
              <w:r w:rsidR="00605E88">
                <w:rPr>
                  <w:sz w:val="22"/>
                  <w:szCs w:val="22"/>
                  <w:lang w:eastAsia="cs-CZ"/>
                </w:rPr>
                <w:t>8</w:t>
              </w:r>
            </w:ins>
          </w:p>
        </w:tc>
        <w:tc>
          <w:tcPr>
            <w:tcW w:w="3720" w:type="dxa"/>
            <w:shd w:val="clear" w:color="auto" w:fill="auto"/>
            <w:tcPrChange w:id="230" w:author="Autor">
              <w:tcPr>
                <w:tcW w:w="3720" w:type="dxa"/>
                <w:gridSpan w:val="2"/>
                <w:shd w:val="clear" w:color="auto" w:fill="auto"/>
              </w:tcPr>
            </w:tcPrChange>
          </w:tcPr>
          <w:p w14:paraId="4581DD38" w14:textId="77777777" w:rsidR="00605E88" w:rsidRPr="007C3E78" w:rsidRDefault="00605E88" w:rsidP="00605E88">
            <w:pPr>
              <w:rPr>
                <w:sz w:val="22"/>
                <w:szCs w:val="22"/>
                <w:lang w:eastAsia="cs-CZ"/>
              </w:rPr>
            </w:pPr>
            <w:r w:rsidRPr="007C3E78">
              <w:rPr>
                <w:sz w:val="22"/>
                <w:szCs w:val="22"/>
                <w:lang w:eastAsia="cs-CZ"/>
              </w:rPr>
              <w:t>Modifikácia (zmena) ponuky počas hodnotenia ponúk</w:t>
            </w:r>
          </w:p>
        </w:tc>
        <w:tc>
          <w:tcPr>
            <w:tcW w:w="6379" w:type="dxa"/>
            <w:shd w:val="clear" w:color="auto" w:fill="auto"/>
            <w:tcPrChange w:id="231" w:author="Autor">
              <w:tcPr>
                <w:tcW w:w="6379" w:type="dxa"/>
                <w:gridSpan w:val="2"/>
                <w:shd w:val="clear" w:color="auto" w:fill="auto"/>
              </w:tcPr>
            </w:tcPrChange>
          </w:tcPr>
          <w:p w14:paraId="4581DD39" w14:textId="77777777" w:rsidR="00605E88" w:rsidRPr="007C3E78" w:rsidRDefault="00605E88" w:rsidP="00605E8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Change w:id="232" w:author="Autor">
              <w:tcPr>
                <w:tcW w:w="3260" w:type="dxa"/>
                <w:gridSpan w:val="2"/>
                <w:shd w:val="clear" w:color="auto" w:fill="auto"/>
              </w:tcPr>
            </w:tcPrChange>
          </w:tcPr>
          <w:p w14:paraId="4581DD3A" w14:textId="77777777" w:rsidR="00605E88" w:rsidRPr="007C3E78" w:rsidRDefault="00605E88" w:rsidP="00B87D2B">
            <w:pPr>
              <w:jc w:val="both"/>
              <w:rPr>
                <w:sz w:val="22"/>
                <w:szCs w:val="22"/>
                <w:lang w:eastAsia="cs-CZ"/>
              </w:rPr>
              <w:pPrChange w:id="233" w:author="Autor">
                <w:pPr/>
              </w:pPrChange>
            </w:pPr>
            <w:r w:rsidRPr="007C3E78">
              <w:rPr>
                <w:sz w:val="22"/>
                <w:szCs w:val="22"/>
                <w:lang w:eastAsia="cs-CZ"/>
              </w:rPr>
              <w:t>25 %</w:t>
            </w:r>
          </w:p>
          <w:p w14:paraId="4581DD3B" w14:textId="77777777" w:rsidR="00605E88" w:rsidRPr="007C3E78" w:rsidRDefault="00605E88" w:rsidP="00B87D2B">
            <w:pPr>
              <w:jc w:val="both"/>
              <w:rPr>
                <w:sz w:val="22"/>
                <w:szCs w:val="22"/>
                <w:lang w:eastAsia="cs-CZ"/>
              </w:rPr>
              <w:pPrChange w:id="234" w:author="Autor">
                <w:pPr/>
              </w:pPrChange>
            </w:pPr>
          </w:p>
          <w:p w14:paraId="4581DD3C" w14:textId="77777777" w:rsidR="00605E88" w:rsidRPr="007C3E78" w:rsidRDefault="00605E88" w:rsidP="00B87D2B">
            <w:pPr>
              <w:jc w:val="both"/>
              <w:rPr>
                <w:sz w:val="22"/>
                <w:szCs w:val="22"/>
                <w:lang w:eastAsia="cs-CZ"/>
              </w:rPr>
              <w:pPrChange w:id="235" w:author="Autor">
                <w:pPr/>
              </w:pPrChange>
            </w:pPr>
            <w:r w:rsidRPr="007C3E78">
              <w:rPr>
                <w:sz w:val="22"/>
                <w:szCs w:val="22"/>
                <w:lang w:eastAsia="cs-CZ"/>
              </w:rPr>
              <w:t>Táto sadzba môže byť znížená na 10 % alebo 5 % v závislosti od závažnosti porušenia</w:t>
            </w:r>
          </w:p>
        </w:tc>
      </w:tr>
      <w:tr w:rsidR="00605E88" w:rsidRPr="007C3E78" w14:paraId="4581DD44"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3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237" w:author="Autor">
            <w:trPr>
              <w:gridAfter w:val="0"/>
            </w:trPr>
          </w:trPrChange>
        </w:trPr>
        <w:tc>
          <w:tcPr>
            <w:tcW w:w="675" w:type="dxa"/>
            <w:shd w:val="clear" w:color="auto" w:fill="auto"/>
            <w:vAlign w:val="center"/>
            <w:tcPrChange w:id="238" w:author="Autor">
              <w:tcPr>
                <w:tcW w:w="675" w:type="dxa"/>
                <w:gridSpan w:val="2"/>
                <w:shd w:val="clear" w:color="auto" w:fill="auto"/>
                <w:vAlign w:val="center"/>
              </w:tcPr>
            </w:tcPrChange>
          </w:tcPr>
          <w:p w14:paraId="4581DD3E" w14:textId="15192EA6" w:rsidR="00605E88" w:rsidRPr="007C3E78" w:rsidRDefault="008F1CFB" w:rsidP="00605E88">
            <w:pPr>
              <w:jc w:val="center"/>
              <w:rPr>
                <w:sz w:val="22"/>
                <w:szCs w:val="22"/>
                <w:lang w:eastAsia="cs-CZ"/>
              </w:rPr>
            </w:pPr>
            <w:del w:id="239" w:author="Autor">
              <w:r w:rsidRPr="007C3E78">
                <w:rPr>
                  <w:sz w:val="22"/>
                  <w:szCs w:val="22"/>
                  <w:lang w:eastAsia="cs-CZ"/>
                </w:rPr>
                <w:delText>18</w:delText>
              </w:r>
            </w:del>
            <w:ins w:id="240" w:author="Autor">
              <w:r w:rsidR="00605E88" w:rsidRPr="007C3E78">
                <w:rPr>
                  <w:sz w:val="22"/>
                  <w:szCs w:val="22"/>
                  <w:lang w:eastAsia="cs-CZ"/>
                </w:rPr>
                <w:t>1</w:t>
              </w:r>
              <w:r w:rsidR="00605E88">
                <w:rPr>
                  <w:sz w:val="22"/>
                  <w:szCs w:val="22"/>
                  <w:lang w:eastAsia="cs-CZ"/>
                </w:rPr>
                <w:t>9</w:t>
              </w:r>
            </w:ins>
          </w:p>
        </w:tc>
        <w:tc>
          <w:tcPr>
            <w:tcW w:w="3720" w:type="dxa"/>
            <w:shd w:val="clear" w:color="auto" w:fill="auto"/>
            <w:tcPrChange w:id="241" w:author="Autor">
              <w:tcPr>
                <w:tcW w:w="3720" w:type="dxa"/>
                <w:gridSpan w:val="2"/>
                <w:shd w:val="clear" w:color="auto" w:fill="auto"/>
              </w:tcPr>
            </w:tcPrChange>
          </w:tcPr>
          <w:p w14:paraId="4581DD3F" w14:textId="77777777" w:rsidR="00605E88" w:rsidRPr="007C3E78" w:rsidRDefault="00605E88" w:rsidP="00605E88">
            <w:pPr>
              <w:rPr>
                <w:sz w:val="22"/>
                <w:szCs w:val="22"/>
                <w:lang w:eastAsia="cs-CZ"/>
              </w:rPr>
            </w:pPr>
            <w:r w:rsidRPr="007C3E78">
              <w:rPr>
                <w:sz w:val="22"/>
                <w:szCs w:val="22"/>
                <w:lang w:eastAsia="cs-CZ"/>
              </w:rPr>
              <w:t>Rokovanie v priebehu súťaže</w:t>
            </w:r>
          </w:p>
        </w:tc>
        <w:tc>
          <w:tcPr>
            <w:tcW w:w="6379" w:type="dxa"/>
            <w:shd w:val="clear" w:color="auto" w:fill="auto"/>
            <w:tcPrChange w:id="242" w:author="Autor">
              <w:tcPr>
                <w:tcW w:w="6379" w:type="dxa"/>
                <w:gridSpan w:val="2"/>
                <w:shd w:val="clear" w:color="auto" w:fill="auto"/>
              </w:tcPr>
            </w:tcPrChange>
          </w:tcPr>
          <w:p w14:paraId="4581DD40" w14:textId="77777777" w:rsidR="00605E88" w:rsidRPr="007C3E78" w:rsidRDefault="00605E88" w:rsidP="00605E88">
            <w:pPr>
              <w:jc w:val="both"/>
              <w:rPr>
                <w:sz w:val="22"/>
                <w:szCs w:val="22"/>
                <w:lang w:eastAsia="cs-CZ"/>
              </w:rPr>
            </w:pPr>
            <w:r w:rsidRPr="007C3E78">
              <w:rPr>
                <w:sz w:val="22"/>
                <w:szCs w:val="22"/>
                <w:lang w:eastAsia="cs-CZ"/>
              </w:rPr>
              <w:t xml:space="preserve">V kontexte verejnej alebo užšej súťaže verejný obstarávateľ rokuje s uchádzačmi/záujemcami počas hodnotiacej fázy, čo vedie k </w:t>
            </w:r>
            <w:r w:rsidRPr="007C3E78">
              <w:rPr>
                <w:sz w:val="22"/>
                <w:szCs w:val="22"/>
                <w:lang w:eastAsia="cs-CZ"/>
              </w:rPr>
              <w:lastRenderedPageBreak/>
              <w:t>podstatnej modifikácii (zmene) pôvodných podmienok uvedených v oznámení alebo v súťažných podkladoch.</w:t>
            </w:r>
          </w:p>
        </w:tc>
        <w:tc>
          <w:tcPr>
            <w:tcW w:w="3260" w:type="dxa"/>
            <w:shd w:val="clear" w:color="auto" w:fill="auto"/>
            <w:tcPrChange w:id="243" w:author="Autor">
              <w:tcPr>
                <w:tcW w:w="3260" w:type="dxa"/>
                <w:gridSpan w:val="2"/>
                <w:shd w:val="clear" w:color="auto" w:fill="auto"/>
              </w:tcPr>
            </w:tcPrChange>
          </w:tcPr>
          <w:p w14:paraId="4581DD41" w14:textId="77777777" w:rsidR="00605E88" w:rsidRPr="007C3E78" w:rsidRDefault="00605E88" w:rsidP="00B87D2B">
            <w:pPr>
              <w:jc w:val="both"/>
              <w:rPr>
                <w:sz w:val="22"/>
                <w:szCs w:val="22"/>
                <w:lang w:eastAsia="cs-CZ"/>
              </w:rPr>
              <w:pPrChange w:id="244" w:author="Autor">
                <w:pPr/>
              </w:pPrChange>
            </w:pPr>
            <w:r w:rsidRPr="007C3E78">
              <w:rPr>
                <w:sz w:val="22"/>
                <w:szCs w:val="22"/>
                <w:lang w:eastAsia="cs-CZ"/>
              </w:rPr>
              <w:lastRenderedPageBreak/>
              <w:t>25 %</w:t>
            </w:r>
          </w:p>
          <w:p w14:paraId="4581DD42" w14:textId="77777777" w:rsidR="00605E88" w:rsidRPr="007C3E78" w:rsidRDefault="00605E88" w:rsidP="00B87D2B">
            <w:pPr>
              <w:jc w:val="both"/>
              <w:rPr>
                <w:sz w:val="22"/>
                <w:szCs w:val="22"/>
                <w:lang w:eastAsia="cs-CZ"/>
              </w:rPr>
              <w:pPrChange w:id="245" w:author="Autor">
                <w:pPr/>
              </w:pPrChange>
            </w:pPr>
          </w:p>
          <w:p w14:paraId="4581DD43" w14:textId="77777777" w:rsidR="00605E88" w:rsidRPr="007C3E78" w:rsidRDefault="00605E88" w:rsidP="00B87D2B">
            <w:pPr>
              <w:jc w:val="both"/>
              <w:rPr>
                <w:sz w:val="22"/>
                <w:szCs w:val="22"/>
                <w:lang w:eastAsia="cs-CZ"/>
              </w:rPr>
              <w:pPrChange w:id="246" w:author="Autor">
                <w:pPr/>
              </w:pPrChange>
            </w:pPr>
            <w:r w:rsidRPr="007C3E78">
              <w:rPr>
                <w:sz w:val="22"/>
                <w:szCs w:val="22"/>
                <w:lang w:eastAsia="cs-CZ"/>
              </w:rPr>
              <w:lastRenderedPageBreak/>
              <w:t>Táto sadzba môže byť znížená na 10 % alebo 5 % v závislosti od závažnosti porušenia</w:t>
            </w:r>
          </w:p>
        </w:tc>
      </w:tr>
      <w:tr w:rsidR="00605E88" w:rsidRPr="007C3E78" w14:paraId="4581DD4B"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4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248" w:author="Autor">
            <w:trPr>
              <w:gridAfter w:val="0"/>
            </w:trPr>
          </w:trPrChange>
        </w:trPr>
        <w:tc>
          <w:tcPr>
            <w:tcW w:w="675" w:type="dxa"/>
            <w:shd w:val="clear" w:color="auto" w:fill="auto"/>
            <w:vAlign w:val="center"/>
            <w:tcPrChange w:id="249" w:author="Autor">
              <w:tcPr>
                <w:tcW w:w="675" w:type="dxa"/>
                <w:gridSpan w:val="2"/>
                <w:shd w:val="clear" w:color="auto" w:fill="auto"/>
                <w:vAlign w:val="center"/>
              </w:tcPr>
            </w:tcPrChange>
          </w:tcPr>
          <w:p w14:paraId="4581DD45" w14:textId="021F4F7B" w:rsidR="00605E88" w:rsidRPr="007C3E78" w:rsidRDefault="008F1CFB" w:rsidP="00605E88">
            <w:pPr>
              <w:jc w:val="center"/>
              <w:rPr>
                <w:sz w:val="22"/>
                <w:szCs w:val="22"/>
                <w:lang w:eastAsia="cs-CZ"/>
              </w:rPr>
            </w:pPr>
            <w:del w:id="250" w:author="Autor">
              <w:r w:rsidRPr="007C3E78">
                <w:rPr>
                  <w:sz w:val="22"/>
                  <w:szCs w:val="22"/>
                  <w:lang w:eastAsia="cs-CZ"/>
                </w:rPr>
                <w:lastRenderedPageBreak/>
                <w:delText>19</w:delText>
              </w:r>
            </w:del>
            <w:ins w:id="251" w:author="Autor">
              <w:r w:rsidR="00605E88">
                <w:rPr>
                  <w:sz w:val="22"/>
                  <w:szCs w:val="22"/>
                  <w:lang w:eastAsia="cs-CZ"/>
                </w:rPr>
                <w:t>20</w:t>
              </w:r>
            </w:ins>
          </w:p>
        </w:tc>
        <w:tc>
          <w:tcPr>
            <w:tcW w:w="3720" w:type="dxa"/>
            <w:shd w:val="clear" w:color="auto" w:fill="auto"/>
            <w:tcPrChange w:id="252" w:author="Autor">
              <w:tcPr>
                <w:tcW w:w="3720" w:type="dxa"/>
                <w:gridSpan w:val="2"/>
                <w:shd w:val="clear" w:color="auto" w:fill="auto"/>
              </w:tcPr>
            </w:tcPrChange>
          </w:tcPr>
          <w:p w14:paraId="4581DD46" w14:textId="77777777" w:rsidR="00605E88" w:rsidRPr="007C3E78" w:rsidRDefault="00605E88" w:rsidP="00605E8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7"/>
            </w:r>
          </w:p>
        </w:tc>
        <w:tc>
          <w:tcPr>
            <w:tcW w:w="6379" w:type="dxa"/>
            <w:shd w:val="clear" w:color="auto" w:fill="auto"/>
            <w:tcPrChange w:id="253" w:author="Autor">
              <w:tcPr>
                <w:tcW w:w="6379" w:type="dxa"/>
                <w:gridSpan w:val="2"/>
                <w:shd w:val="clear" w:color="auto" w:fill="auto"/>
              </w:tcPr>
            </w:tcPrChange>
          </w:tcPr>
          <w:p w14:paraId="4581DD47" w14:textId="77777777" w:rsidR="00605E88" w:rsidRPr="007C3E78" w:rsidRDefault="00605E88" w:rsidP="00605E88">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Change w:id="254" w:author="Autor">
              <w:tcPr>
                <w:tcW w:w="3260" w:type="dxa"/>
                <w:gridSpan w:val="2"/>
                <w:shd w:val="clear" w:color="auto" w:fill="auto"/>
              </w:tcPr>
            </w:tcPrChange>
          </w:tcPr>
          <w:p w14:paraId="4581DD48" w14:textId="77777777" w:rsidR="00605E88" w:rsidRPr="007C3E78" w:rsidRDefault="00605E88" w:rsidP="00B87D2B">
            <w:pPr>
              <w:jc w:val="both"/>
              <w:rPr>
                <w:sz w:val="22"/>
                <w:szCs w:val="22"/>
                <w:lang w:eastAsia="cs-CZ"/>
              </w:rPr>
              <w:pPrChange w:id="255" w:author="Autor">
                <w:pPr/>
              </w:pPrChange>
            </w:pPr>
            <w:r w:rsidRPr="007C3E78">
              <w:rPr>
                <w:sz w:val="22"/>
                <w:szCs w:val="22"/>
                <w:lang w:eastAsia="cs-CZ"/>
              </w:rPr>
              <w:t>25 %</w:t>
            </w:r>
          </w:p>
          <w:p w14:paraId="4581DD49" w14:textId="77777777" w:rsidR="00605E88" w:rsidRPr="007C3E78" w:rsidRDefault="00605E88" w:rsidP="00B87D2B">
            <w:pPr>
              <w:jc w:val="both"/>
              <w:rPr>
                <w:sz w:val="22"/>
                <w:szCs w:val="22"/>
                <w:lang w:eastAsia="cs-CZ"/>
              </w:rPr>
              <w:pPrChange w:id="256" w:author="Autor">
                <w:pPr/>
              </w:pPrChange>
            </w:pPr>
          </w:p>
          <w:p w14:paraId="4581DD4A" w14:textId="77777777" w:rsidR="00605E88" w:rsidRPr="007C3E78" w:rsidRDefault="00605E88" w:rsidP="00B87D2B">
            <w:pPr>
              <w:jc w:val="both"/>
              <w:rPr>
                <w:sz w:val="22"/>
                <w:szCs w:val="22"/>
                <w:lang w:eastAsia="cs-CZ"/>
              </w:rPr>
              <w:pPrChange w:id="257" w:author="Autor">
                <w:pPr/>
              </w:pPrChange>
            </w:pPr>
            <w:r w:rsidRPr="007C3E78">
              <w:rPr>
                <w:sz w:val="22"/>
                <w:szCs w:val="22"/>
                <w:lang w:eastAsia="cs-CZ"/>
              </w:rPr>
              <w:t>Táto sadzba môže byť znížená na 10 % alebo 5 % v závislosti od závažnosti porušenia</w:t>
            </w:r>
          </w:p>
        </w:tc>
      </w:tr>
      <w:tr w:rsidR="00605E88" w:rsidRPr="007C3E78" w14:paraId="4581DD50"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5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259" w:author="Autor">
            <w:trPr>
              <w:gridAfter w:val="0"/>
            </w:trPr>
          </w:trPrChange>
        </w:trPr>
        <w:tc>
          <w:tcPr>
            <w:tcW w:w="675" w:type="dxa"/>
            <w:shd w:val="clear" w:color="auto" w:fill="auto"/>
            <w:vAlign w:val="center"/>
            <w:tcPrChange w:id="260" w:author="Autor">
              <w:tcPr>
                <w:tcW w:w="675" w:type="dxa"/>
                <w:gridSpan w:val="2"/>
                <w:shd w:val="clear" w:color="auto" w:fill="auto"/>
                <w:vAlign w:val="center"/>
              </w:tcPr>
            </w:tcPrChange>
          </w:tcPr>
          <w:p w14:paraId="4581DD4C" w14:textId="0638C581" w:rsidR="00605E88" w:rsidRPr="007C3E78" w:rsidRDefault="008F1CFB" w:rsidP="00605E88">
            <w:pPr>
              <w:jc w:val="center"/>
              <w:rPr>
                <w:sz w:val="22"/>
                <w:szCs w:val="22"/>
                <w:lang w:eastAsia="cs-CZ"/>
              </w:rPr>
            </w:pPr>
            <w:del w:id="261" w:author="Autor">
              <w:r w:rsidRPr="007C3E78">
                <w:rPr>
                  <w:sz w:val="22"/>
                  <w:szCs w:val="22"/>
                  <w:lang w:eastAsia="cs-CZ"/>
                </w:rPr>
                <w:delText>20</w:delText>
              </w:r>
            </w:del>
            <w:ins w:id="262" w:author="Autor">
              <w:r w:rsidR="00605E88" w:rsidRPr="007C3E78">
                <w:rPr>
                  <w:sz w:val="22"/>
                  <w:szCs w:val="22"/>
                  <w:lang w:eastAsia="cs-CZ"/>
                </w:rPr>
                <w:t>2</w:t>
              </w:r>
              <w:r w:rsidR="00605E88">
                <w:rPr>
                  <w:sz w:val="22"/>
                  <w:szCs w:val="22"/>
                  <w:lang w:eastAsia="cs-CZ"/>
                </w:rPr>
                <w:t>1</w:t>
              </w:r>
            </w:ins>
          </w:p>
        </w:tc>
        <w:tc>
          <w:tcPr>
            <w:tcW w:w="3720" w:type="dxa"/>
            <w:shd w:val="clear" w:color="auto" w:fill="auto"/>
            <w:tcPrChange w:id="263" w:author="Autor">
              <w:tcPr>
                <w:tcW w:w="3720" w:type="dxa"/>
                <w:gridSpan w:val="2"/>
                <w:shd w:val="clear" w:color="auto" w:fill="auto"/>
              </w:tcPr>
            </w:tcPrChange>
          </w:tcPr>
          <w:p w14:paraId="4581DD4D" w14:textId="77777777" w:rsidR="00605E88" w:rsidRPr="007C3E78" w:rsidRDefault="00605E88" w:rsidP="00605E88">
            <w:pPr>
              <w:rPr>
                <w:sz w:val="22"/>
                <w:szCs w:val="22"/>
                <w:lang w:eastAsia="cs-CZ"/>
              </w:rPr>
            </w:pPr>
            <w:r w:rsidRPr="007C3E78">
              <w:rPr>
                <w:sz w:val="22"/>
                <w:szCs w:val="22"/>
                <w:lang w:eastAsia="cs-CZ"/>
              </w:rPr>
              <w:t>Odmietnutie mimoriadne nízkej ponuky</w:t>
            </w:r>
          </w:p>
        </w:tc>
        <w:tc>
          <w:tcPr>
            <w:tcW w:w="6379" w:type="dxa"/>
            <w:shd w:val="clear" w:color="auto" w:fill="auto"/>
            <w:tcPrChange w:id="264" w:author="Autor">
              <w:tcPr>
                <w:tcW w:w="6379" w:type="dxa"/>
                <w:gridSpan w:val="2"/>
                <w:shd w:val="clear" w:color="auto" w:fill="auto"/>
              </w:tcPr>
            </w:tcPrChange>
          </w:tcPr>
          <w:p w14:paraId="4581DD4E" w14:textId="77777777" w:rsidR="00605E88" w:rsidRPr="007C3E78" w:rsidRDefault="00605E88" w:rsidP="00605E8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Change w:id="265" w:author="Autor">
              <w:tcPr>
                <w:tcW w:w="3260" w:type="dxa"/>
                <w:gridSpan w:val="2"/>
                <w:shd w:val="clear" w:color="auto" w:fill="auto"/>
              </w:tcPr>
            </w:tcPrChange>
          </w:tcPr>
          <w:p w14:paraId="4581DD4F" w14:textId="77777777" w:rsidR="00605E88" w:rsidRPr="007C3E78" w:rsidRDefault="00605E88" w:rsidP="00B87D2B">
            <w:pPr>
              <w:jc w:val="both"/>
              <w:rPr>
                <w:sz w:val="22"/>
                <w:szCs w:val="22"/>
                <w:lang w:eastAsia="cs-CZ"/>
              </w:rPr>
              <w:pPrChange w:id="266" w:author="Autor">
                <w:pPr/>
              </w:pPrChange>
            </w:pPr>
            <w:r w:rsidRPr="007C3E78">
              <w:rPr>
                <w:sz w:val="22"/>
                <w:szCs w:val="22"/>
                <w:lang w:eastAsia="cs-CZ"/>
              </w:rPr>
              <w:t>25 %</w:t>
            </w:r>
          </w:p>
        </w:tc>
      </w:tr>
      <w:tr w:rsidR="00605E88" w:rsidRPr="007C3E78" w14:paraId="4581DD55"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6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268" w:author="Autor">
            <w:trPr>
              <w:gridAfter w:val="0"/>
            </w:trPr>
          </w:trPrChange>
        </w:trPr>
        <w:tc>
          <w:tcPr>
            <w:tcW w:w="675" w:type="dxa"/>
            <w:tcBorders>
              <w:bottom w:val="single" w:sz="4" w:space="0" w:color="auto"/>
            </w:tcBorders>
            <w:shd w:val="clear" w:color="auto" w:fill="auto"/>
            <w:vAlign w:val="center"/>
            <w:tcPrChange w:id="269" w:author="Autor">
              <w:tcPr>
                <w:tcW w:w="675" w:type="dxa"/>
                <w:gridSpan w:val="2"/>
                <w:tcBorders>
                  <w:bottom w:val="single" w:sz="4" w:space="0" w:color="auto"/>
                </w:tcBorders>
                <w:shd w:val="clear" w:color="auto" w:fill="auto"/>
                <w:vAlign w:val="center"/>
              </w:tcPr>
            </w:tcPrChange>
          </w:tcPr>
          <w:p w14:paraId="4581DD51" w14:textId="4AFD9299" w:rsidR="00605E88" w:rsidRPr="007C3E78" w:rsidRDefault="008F1CFB" w:rsidP="00605E88">
            <w:pPr>
              <w:jc w:val="center"/>
              <w:rPr>
                <w:sz w:val="22"/>
                <w:szCs w:val="22"/>
                <w:lang w:eastAsia="cs-CZ"/>
              </w:rPr>
            </w:pPr>
            <w:del w:id="270" w:author="Autor">
              <w:r w:rsidRPr="007C3E78">
                <w:rPr>
                  <w:sz w:val="22"/>
                  <w:szCs w:val="22"/>
                  <w:lang w:eastAsia="cs-CZ"/>
                </w:rPr>
                <w:delText>21</w:delText>
              </w:r>
            </w:del>
            <w:ins w:id="271" w:author="Autor">
              <w:r w:rsidR="00605E88" w:rsidRPr="007C3E78">
                <w:rPr>
                  <w:sz w:val="22"/>
                  <w:szCs w:val="22"/>
                  <w:lang w:eastAsia="cs-CZ"/>
                </w:rPr>
                <w:t>2</w:t>
              </w:r>
              <w:r w:rsidR="00605E88">
                <w:rPr>
                  <w:sz w:val="22"/>
                  <w:szCs w:val="22"/>
                  <w:lang w:eastAsia="cs-CZ"/>
                </w:rPr>
                <w:t>2</w:t>
              </w:r>
            </w:ins>
          </w:p>
        </w:tc>
        <w:tc>
          <w:tcPr>
            <w:tcW w:w="3720" w:type="dxa"/>
            <w:tcBorders>
              <w:bottom w:val="single" w:sz="4" w:space="0" w:color="auto"/>
            </w:tcBorders>
            <w:shd w:val="clear" w:color="auto" w:fill="auto"/>
            <w:tcPrChange w:id="272" w:author="Autor">
              <w:tcPr>
                <w:tcW w:w="3720" w:type="dxa"/>
                <w:gridSpan w:val="2"/>
                <w:tcBorders>
                  <w:bottom w:val="single" w:sz="4" w:space="0" w:color="auto"/>
                </w:tcBorders>
                <w:shd w:val="clear" w:color="auto" w:fill="auto"/>
              </w:tcPr>
            </w:tcPrChange>
          </w:tcPr>
          <w:p w14:paraId="4581DD52" w14:textId="77777777" w:rsidR="00605E88" w:rsidRPr="007C3E78" w:rsidRDefault="00605E88" w:rsidP="00605E8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Change w:id="273" w:author="Autor">
              <w:tcPr>
                <w:tcW w:w="6379" w:type="dxa"/>
                <w:gridSpan w:val="2"/>
                <w:tcBorders>
                  <w:bottom w:val="single" w:sz="4" w:space="0" w:color="auto"/>
                </w:tcBorders>
                <w:shd w:val="clear" w:color="auto" w:fill="auto"/>
              </w:tcPr>
            </w:tcPrChange>
          </w:tcPr>
          <w:p w14:paraId="4581DD53" w14:textId="77777777" w:rsidR="00605E88" w:rsidRPr="007C3E78" w:rsidRDefault="00605E88" w:rsidP="00605E8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8"/>
            </w:r>
          </w:p>
        </w:tc>
        <w:tc>
          <w:tcPr>
            <w:tcW w:w="3260" w:type="dxa"/>
            <w:tcBorders>
              <w:bottom w:val="single" w:sz="4" w:space="0" w:color="auto"/>
            </w:tcBorders>
            <w:shd w:val="clear" w:color="auto" w:fill="auto"/>
            <w:tcPrChange w:id="274" w:author="Autor">
              <w:tcPr>
                <w:tcW w:w="3260" w:type="dxa"/>
                <w:gridSpan w:val="2"/>
                <w:tcBorders>
                  <w:bottom w:val="single" w:sz="4" w:space="0" w:color="auto"/>
                </w:tcBorders>
                <w:shd w:val="clear" w:color="auto" w:fill="auto"/>
              </w:tcPr>
            </w:tcPrChange>
          </w:tcPr>
          <w:p w14:paraId="4581DD54" w14:textId="77777777" w:rsidR="00605E88" w:rsidRPr="007C3E78" w:rsidRDefault="00605E88" w:rsidP="00B87D2B">
            <w:pPr>
              <w:jc w:val="both"/>
              <w:rPr>
                <w:sz w:val="22"/>
                <w:szCs w:val="22"/>
                <w:lang w:eastAsia="cs-CZ"/>
              </w:rPr>
              <w:pPrChange w:id="275" w:author="Autor">
                <w:pPr/>
              </w:pPrChange>
            </w:pPr>
            <w:r w:rsidRPr="007C3E78">
              <w:rPr>
                <w:sz w:val="22"/>
                <w:szCs w:val="22"/>
                <w:lang w:eastAsia="cs-CZ"/>
              </w:rPr>
              <w:t>100 %</w:t>
            </w:r>
          </w:p>
        </w:tc>
      </w:tr>
      <w:tr w:rsidR="00605E88" w:rsidRPr="007C3E78" w14:paraId="4581DD57"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7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277" w:author="Autor">
            <w:trPr>
              <w:gridAfter w:val="0"/>
            </w:trPr>
          </w:trPrChange>
        </w:trPr>
        <w:tc>
          <w:tcPr>
            <w:tcW w:w="14034" w:type="dxa"/>
            <w:gridSpan w:val="4"/>
            <w:shd w:val="clear" w:color="auto" w:fill="BFBFBF" w:themeFill="background1" w:themeFillShade="BF"/>
            <w:vAlign w:val="center"/>
            <w:tcPrChange w:id="278" w:author="Autor">
              <w:tcPr>
                <w:tcW w:w="14034" w:type="dxa"/>
                <w:gridSpan w:val="8"/>
                <w:shd w:val="clear" w:color="auto" w:fill="BFBFBF" w:themeFill="background1" w:themeFillShade="BF"/>
                <w:vAlign w:val="center"/>
              </w:tcPr>
            </w:tcPrChange>
          </w:tcPr>
          <w:p w14:paraId="4581DD56" w14:textId="77777777" w:rsidR="00605E88" w:rsidRPr="00A91AEF" w:rsidRDefault="00605E88" w:rsidP="00B87D2B">
            <w:pPr>
              <w:jc w:val="both"/>
              <w:rPr>
                <w:b/>
                <w:sz w:val="22"/>
                <w:szCs w:val="22"/>
                <w:lang w:eastAsia="cs-CZ"/>
              </w:rPr>
              <w:pPrChange w:id="279" w:author="Autor">
                <w:pPr>
                  <w:jc w:val="center"/>
                </w:pPr>
              </w:pPrChange>
            </w:pPr>
            <w:r w:rsidRPr="00A91AEF">
              <w:rPr>
                <w:b/>
                <w:sz w:val="22"/>
                <w:szCs w:val="22"/>
                <w:lang w:eastAsia="cs-CZ"/>
              </w:rPr>
              <w:t>Realizácia zákazky</w:t>
            </w:r>
          </w:p>
        </w:tc>
      </w:tr>
      <w:tr w:rsidR="00605E88" w:rsidRPr="007C3E78" w14:paraId="4581DD62"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8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281" w:author="Autor">
            <w:trPr>
              <w:gridAfter w:val="0"/>
            </w:trPr>
          </w:trPrChange>
        </w:trPr>
        <w:tc>
          <w:tcPr>
            <w:tcW w:w="675" w:type="dxa"/>
            <w:shd w:val="clear" w:color="auto" w:fill="auto"/>
            <w:vAlign w:val="center"/>
            <w:tcPrChange w:id="282" w:author="Autor">
              <w:tcPr>
                <w:tcW w:w="675" w:type="dxa"/>
                <w:gridSpan w:val="2"/>
                <w:shd w:val="clear" w:color="auto" w:fill="auto"/>
                <w:vAlign w:val="center"/>
              </w:tcPr>
            </w:tcPrChange>
          </w:tcPr>
          <w:p w14:paraId="4581DD58" w14:textId="7CEDD2E8" w:rsidR="00605E88" w:rsidRPr="007C3E78" w:rsidRDefault="008F1CFB" w:rsidP="00605E88">
            <w:pPr>
              <w:jc w:val="center"/>
              <w:rPr>
                <w:sz w:val="22"/>
                <w:szCs w:val="22"/>
                <w:lang w:eastAsia="cs-CZ"/>
              </w:rPr>
            </w:pPr>
            <w:del w:id="283" w:author="Autor">
              <w:r w:rsidRPr="007C3E78">
                <w:rPr>
                  <w:sz w:val="22"/>
                  <w:szCs w:val="22"/>
                  <w:lang w:eastAsia="cs-CZ"/>
                </w:rPr>
                <w:delText>22</w:delText>
              </w:r>
            </w:del>
            <w:ins w:id="284" w:author="Autor">
              <w:r w:rsidR="00605E88" w:rsidRPr="007C3E78">
                <w:rPr>
                  <w:sz w:val="22"/>
                  <w:szCs w:val="22"/>
                  <w:lang w:eastAsia="cs-CZ"/>
                </w:rPr>
                <w:t>2</w:t>
              </w:r>
              <w:r w:rsidR="00605E88">
                <w:rPr>
                  <w:sz w:val="22"/>
                  <w:szCs w:val="22"/>
                  <w:lang w:eastAsia="cs-CZ"/>
                </w:rPr>
                <w:t>3</w:t>
              </w:r>
            </w:ins>
          </w:p>
        </w:tc>
        <w:tc>
          <w:tcPr>
            <w:tcW w:w="3720" w:type="dxa"/>
            <w:shd w:val="clear" w:color="auto" w:fill="auto"/>
            <w:tcPrChange w:id="285" w:author="Autor">
              <w:tcPr>
                <w:tcW w:w="3720" w:type="dxa"/>
                <w:gridSpan w:val="2"/>
                <w:shd w:val="clear" w:color="auto" w:fill="auto"/>
              </w:tcPr>
            </w:tcPrChange>
          </w:tcPr>
          <w:p w14:paraId="4581DD59" w14:textId="77777777" w:rsidR="00605E88" w:rsidRPr="007C3E78" w:rsidRDefault="00605E88" w:rsidP="00605E8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Change w:id="286" w:author="Autor">
              <w:tcPr>
                <w:tcW w:w="6379" w:type="dxa"/>
                <w:gridSpan w:val="2"/>
                <w:shd w:val="clear" w:color="auto" w:fill="auto"/>
              </w:tcPr>
            </w:tcPrChange>
          </w:tcPr>
          <w:p w14:paraId="4581DD5A" w14:textId="77777777" w:rsidR="00605E88" w:rsidRPr="007C3E78" w:rsidRDefault="00605E88" w:rsidP="00605E8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w:t>
            </w:r>
            <w:r w:rsidRPr="007C3E78">
              <w:rPr>
                <w:sz w:val="22"/>
                <w:szCs w:val="22"/>
                <w:lang w:eastAsia="cs-CZ"/>
              </w:rPr>
              <w:lastRenderedPageBreak/>
              <w:t xml:space="preserve">prípadu k prípadu, či sa v danom prípade jedná o „podstatnú“ zmenu.  </w:t>
            </w:r>
            <w:r w:rsidRPr="007C3E78">
              <w:rPr>
                <w:sz w:val="22"/>
                <w:szCs w:val="22"/>
                <w:vertAlign w:val="superscript"/>
                <w:lang w:eastAsia="cs-CZ"/>
              </w:rPr>
              <w:footnoteReference w:id="9"/>
            </w:r>
          </w:p>
          <w:p w14:paraId="4581DD5B" w14:textId="77777777" w:rsidR="00605E88" w:rsidRPr="007C3E78" w:rsidRDefault="00605E88" w:rsidP="00605E88">
            <w:pPr>
              <w:jc w:val="both"/>
              <w:rPr>
                <w:sz w:val="22"/>
                <w:szCs w:val="22"/>
                <w:lang w:eastAsia="cs-CZ"/>
              </w:rPr>
            </w:pPr>
          </w:p>
          <w:p w14:paraId="4581DD5C" w14:textId="77777777" w:rsidR="00605E88" w:rsidRPr="007C3E78" w:rsidRDefault="00605E88" w:rsidP="00605E8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Change w:id="287" w:author="Autor">
              <w:tcPr>
                <w:tcW w:w="3260" w:type="dxa"/>
                <w:gridSpan w:val="2"/>
                <w:shd w:val="clear" w:color="auto" w:fill="auto"/>
              </w:tcPr>
            </w:tcPrChange>
          </w:tcPr>
          <w:p w14:paraId="4581DD5D" w14:textId="77777777" w:rsidR="00605E88" w:rsidRPr="007C3E78" w:rsidRDefault="00605E88" w:rsidP="00B87D2B">
            <w:pPr>
              <w:jc w:val="both"/>
              <w:rPr>
                <w:sz w:val="22"/>
                <w:szCs w:val="22"/>
                <w:lang w:eastAsia="cs-CZ"/>
              </w:rPr>
              <w:pPrChange w:id="288" w:author="Autor">
                <w:pPr/>
              </w:pPrChange>
            </w:pPr>
            <w:r w:rsidRPr="007C3E78">
              <w:rPr>
                <w:sz w:val="22"/>
                <w:szCs w:val="22"/>
                <w:lang w:eastAsia="cs-CZ"/>
              </w:rPr>
              <w:lastRenderedPageBreak/>
              <w:t>25 % z ceny zmluvy</w:t>
            </w:r>
          </w:p>
          <w:p w14:paraId="4581DD5E" w14:textId="77777777" w:rsidR="00605E88" w:rsidRPr="007C3E78" w:rsidRDefault="00605E88" w:rsidP="00B87D2B">
            <w:pPr>
              <w:jc w:val="both"/>
              <w:rPr>
                <w:sz w:val="22"/>
                <w:szCs w:val="22"/>
                <w:lang w:eastAsia="cs-CZ"/>
              </w:rPr>
              <w:pPrChange w:id="289" w:author="Autor">
                <w:pPr/>
              </w:pPrChange>
            </w:pPr>
          </w:p>
          <w:p w14:paraId="4581DD5F" w14:textId="77777777" w:rsidR="00605E88" w:rsidRPr="007C3E78" w:rsidRDefault="00605E88" w:rsidP="00B87D2B">
            <w:pPr>
              <w:jc w:val="both"/>
              <w:rPr>
                <w:sz w:val="22"/>
                <w:szCs w:val="22"/>
                <w:lang w:eastAsia="cs-CZ"/>
              </w:rPr>
              <w:pPrChange w:id="290" w:author="Autor">
                <w:pPr/>
              </w:pPrChange>
            </w:pPr>
            <w:r w:rsidRPr="007C3E78">
              <w:rPr>
                <w:sz w:val="22"/>
                <w:szCs w:val="22"/>
                <w:lang w:eastAsia="cs-CZ"/>
              </w:rPr>
              <w:t>plus</w:t>
            </w:r>
          </w:p>
          <w:p w14:paraId="4581DD60" w14:textId="77777777" w:rsidR="00605E88" w:rsidRPr="007C3E78" w:rsidRDefault="00605E88" w:rsidP="00B87D2B">
            <w:pPr>
              <w:jc w:val="both"/>
              <w:rPr>
                <w:sz w:val="22"/>
                <w:szCs w:val="22"/>
                <w:lang w:eastAsia="cs-CZ"/>
              </w:rPr>
              <w:pPrChange w:id="291" w:author="Autor">
                <w:pPr/>
              </w:pPrChange>
            </w:pPr>
          </w:p>
          <w:p w14:paraId="4581DD61" w14:textId="77777777" w:rsidR="00605E88" w:rsidRPr="007C3E78" w:rsidRDefault="00605E88" w:rsidP="00B87D2B">
            <w:pPr>
              <w:jc w:val="both"/>
              <w:rPr>
                <w:sz w:val="22"/>
                <w:szCs w:val="22"/>
                <w:lang w:eastAsia="cs-CZ"/>
              </w:rPr>
              <w:pPrChange w:id="292" w:author="Autor">
                <w:pPr/>
              </w:pPrChange>
            </w:pPr>
            <w:r w:rsidRPr="007C3E78">
              <w:rPr>
                <w:sz w:val="22"/>
                <w:szCs w:val="22"/>
                <w:lang w:eastAsia="cs-CZ"/>
              </w:rPr>
              <w:lastRenderedPageBreak/>
              <w:t>hodnota dodatočných výdavkov z plnenia zmluvy vychádzajúcich z podstatných zmien zmluvy</w:t>
            </w:r>
          </w:p>
        </w:tc>
      </w:tr>
      <w:tr w:rsidR="00605E88" w:rsidRPr="007C3E78" w14:paraId="4581DD6B"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9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294" w:author="Autor">
            <w:trPr>
              <w:gridAfter w:val="0"/>
            </w:trPr>
          </w:trPrChange>
        </w:trPr>
        <w:tc>
          <w:tcPr>
            <w:tcW w:w="675" w:type="dxa"/>
            <w:shd w:val="clear" w:color="auto" w:fill="auto"/>
            <w:vAlign w:val="center"/>
            <w:tcPrChange w:id="295" w:author="Autor">
              <w:tcPr>
                <w:tcW w:w="675" w:type="dxa"/>
                <w:gridSpan w:val="2"/>
                <w:shd w:val="clear" w:color="auto" w:fill="auto"/>
                <w:vAlign w:val="center"/>
              </w:tcPr>
            </w:tcPrChange>
          </w:tcPr>
          <w:p w14:paraId="4581DD63" w14:textId="4AC10F4F" w:rsidR="00605E88" w:rsidRPr="007C3E78" w:rsidRDefault="008F1CFB" w:rsidP="00605E88">
            <w:pPr>
              <w:jc w:val="center"/>
              <w:rPr>
                <w:sz w:val="22"/>
                <w:szCs w:val="22"/>
                <w:lang w:eastAsia="cs-CZ"/>
              </w:rPr>
            </w:pPr>
            <w:del w:id="296" w:author="Autor">
              <w:r w:rsidRPr="007C3E78">
                <w:rPr>
                  <w:sz w:val="22"/>
                  <w:szCs w:val="22"/>
                  <w:lang w:eastAsia="cs-CZ"/>
                </w:rPr>
                <w:lastRenderedPageBreak/>
                <w:delText>23</w:delText>
              </w:r>
            </w:del>
            <w:ins w:id="297" w:author="Autor">
              <w:r w:rsidR="00605E88" w:rsidRPr="007C3E78">
                <w:rPr>
                  <w:sz w:val="22"/>
                  <w:szCs w:val="22"/>
                  <w:lang w:eastAsia="cs-CZ"/>
                </w:rPr>
                <w:t>2</w:t>
              </w:r>
              <w:r w:rsidR="00605E88">
                <w:rPr>
                  <w:sz w:val="22"/>
                  <w:szCs w:val="22"/>
                  <w:lang w:eastAsia="cs-CZ"/>
                </w:rPr>
                <w:t>4</w:t>
              </w:r>
            </w:ins>
          </w:p>
        </w:tc>
        <w:tc>
          <w:tcPr>
            <w:tcW w:w="3720" w:type="dxa"/>
            <w:shd w:val="clear" w:color="auto" w:fill="auto"/>
            <w:tcPrChange w:id="298" w:author="Autor">
              <w:tcPr>
                <w:tcW w:w="3720" w:type="dxa"/>
                <w:gridSpan w:val="2"/>
                <w:shd w:val="clear" w:color="auto" w:fill="auto"/>
              </w:tcPr>
            </w:tcPrChange>
          </w:tcPr>
          <w:p w14:paraId="4581DD64" w14:textId="77777777" w:rsidR="00605E88" w:rsidRPr="007C3E78" w:rsidRDefault="00605E88" w:rsidP="00605E88">
            <w:pPr>
              <w:rPr>
                <w:sz w:val="22"/>
                <w:szCs w:val="22"/>
                <w:lang w:eastAsia="cs-CZ"/>
              </w:rPr>
            </w:pPr>
            <w:r w:rsidRPr="007C3E78">
              <w:rPr>
                <w:sz w:val="22"/>
                <w:szCs w:val="22"/>
                <w:lang w:eastAsia="cs-CZ"/>
              </w:rPr>
              <w:t>Zníženie rozsahu zákazky</w:t>
            </w:r>
          </w:p>
        </w:tc>
        <w:tc>
          <w:tcPr>
            <w:tcW w:w="6379" w:type="dxa"/>
            <w:shd w:val="clear" w:color="auto" w:fill="auto"/>
            <w:tcPrChange w:id="299" w:author="Autor">
              <w:tcPr>
                <w:tcW w:w="6379" w:type="dxa"/>
                <w:gridSpan w:val="2"/>
                <w:shd w:val="clear" w:color="auto" w:fill="auto"/>
              </w:tcPr>
            </w:tcPrChange>
          </w:tcPr>
          <w:p w14:paraId="10777822" w14:textId="06AAC4C7" w:rsidR="00190AED" w:rsidRPr="00190AED" w:rsidRDefault="00190AED" w:rsidP="00190AED">
            <w:pPr>
              <w:jc w:val="both"/>
              <w:rPr>
                <w:ins w:id="300" w:author="Autor"/>
                <w:sz w:val="22"/>
                <w:szCs w:val="22"/>
                <w:lang w:eastAsia="cs-CZ"/>
              </w:rPr>
            </w:pPr>
            <w:r w:rsidRPr="00190AED">
              <w:rPr>
                <w:sz w:val="22"/>
                <w:szCs w:val="22"/>
                <w:lang w:eastAsia="cs-CZ"/>
              </w:rPr>
              <w:t>Zákazka bola zadaná v</w:t>
            </w:r>
            <w:del w:id="301" w:author="Autor">
              <w:r w:rsidR="00FB0047" w:rsidRPr="007C3E78">
                <w:rPr>
                  <w:sz w:val="22"/>
                  <w:szCs w:val="22"/>
                  <w:lang w:eastAsia="cs-CZ"/>
                </w:rPr>
                <w:delText> </w:delText>
              </w:r>
            </w:del>
            <w:ins w:id="302" w:author="Autor">
              <w:r w:rsidRPr="00190AED">
                <w:rPr>
                  <w:sz w:val="22"/>
                  <w:szCs w:val="22"/>
                  <w:lang w:eastAsia="cs-CZ"/>
                </w:rPr>
                <w:t xml:space="preserve"> </w:t>
              </w:r>
            </w:ins>
            <w:r w:rsidRPr="00190AED">
              <w:rPr>
                <w:sz w:val="22"/>
                <w:szCs w:val="22"/>
                <w:lang w:eastAsia="cs-CZ"/>
              </w:rPr>
              <w:t xml:space="preserve">súlade so </w:t>
            </w:r>
            <w:r w:rsidR="00483B10">
              <w:rPr>
                <w:sz w:val="22"/>
                <w:szCs w:val="22"/>
                <w:lang w:eastAsia="cs-CZ"/>
              </w:rPr>
              <w:t>zákonom o</w:t>
            </w:r>
            <w:del w:id="303" w:author="Autor">
              <w:r w:rsidR="00FB0047" w:rsidRPr="007C3E78">
                <w:rPr>
                  <w:sz w:val="22"/>
                  <w:szCs w:val="22"/>
                  <w:lang w:eastAsia="cs-CZ"/>
                </w:rPr>
                <w:delText> </w:delText>
              </w:r>
            </w:del>
            <w:ins w:id="304" w:author="Autor">
              <w:r w:rsidR="00483B10">
                <w:rPr>
                  <w:sz w:val="22"/>
                  <w:szCs w:val="22"/>
                  <w:lang w:eastAsia="cs-CZ"/>
                </w:rPr>
                <w:t xml:space="preserve"> </w:t>
              </w:r>
            </w:ins>
            <w:r w:rsidR="00483B10">
              <w:rPr>
                <w:sz w:val="22"/>
                <w:szCs w:val="22"/>
                <w:lang w:eastAsia="cs-CZ"/>
              </w:rPr>
              <w:t>VO</w:t>
            </w:r>
            <w:r w:rsidRPr="00190AED">
              <w:rPr>
                <w:sz w:val="22"/>
                <w:szCs w:val="22"/>
                <w:lang w:eastAsia="cs-CZ"/>
              </w:rPr>
              <w:t>, ale následne bol znížený rozsah zákazky</w:t>
            </w:r>
            <w:ins w:id="305" w:author="Autor">
              <w:r w:rsidRPr="00190AED">
                <w:rPr>
                  <w:sz w:val="22"/>
                  <w:szCs w:val="22"/>
                  <w:lang w:eastAsia="cs-CZ"/>
                </w:rPr>
                <w:t>, pričom zníženie rozsahu zákazky bolo podstatné.</w:t>
              </w:r>
            </w:ins>
          </w:p>
          <w:p w14:paraId="524872BD" w14:textId="77777777" w:rsidR="00190AED" w:rsidRPr="00190AED" w:rsidRDefault="00190AED" w:rsidP="00190AED">
            <w:pPr>
              <w:jc w:val="both"/>
              <w:rPr>
                <w:ins w:id="306" w:author="Autor"/>
                <w:sz w:val="22"/>
                <w:szCs w:val="22"/>
                <w:lang w:eastAsia="cs-CZ"/>
              </w:rPr>
            </w:pPr>
            <w:ins w:id="307" w:author="Autor">
              <w:r w:rsidRPr="00190AED">
                <w:rPr>
                  <w:sz w:val="22"/>
                  <w:szCs w:val="22"/>
                  <w:lang w:eastAsia="cs-CZ"/>
                </w:rPr>
                <w:t xml:space="preserve"> </w:t>
              </w:r>
            </w:ins>
          </w:p>
          <w:p w14:paraId="406693F4" w14:textId="77777777" w:rsidR="00190AED" w:rsidRPr="00190AED" w:rsidRDefault="00190AED" w:rsidP="00190AED">
            <w:pPr>
              <w:jc w:val="both"/>
              <w:rPr>
                <w:ins w:id="308" w:author="Autor"/>
                <w:sz w:val="22"/>
                <w:szCs w:val="22"/>
                <w:lang w:eastAsia="cs-CZ"/>
              </w:rPr>
            </w:pPr>
            <w:ins w:id="309" w:author="Autor">
              <w:r w:rsidRPr="00190AED">
                <w:rPr>
                  <w:sz w:val="22"/>
                  <w:szCs w:val="22"/>
                  <w:lang w:eastAsia="cs-CZ"/>
                </w:rPr>
                <w:t>Zníženie rozsahu zákazky nie je podstatné, ak je nižšie ako:</w:t>
              </w:r>
            </w:ins>
          </w:p>
          <w:p w14:paraId="3A46C292" w14:textId="77777777" w:rsidR="00190AED" w:rsidRPr="00190AED" w:rsidRDefault="00190AED" w:rsidP="00190AED">
            <w:pPr>
              <w:jc w:val="both"/>
              <w:rPr>
                <w:ins w:id="310" w:author="Autor"/>
                <w:sz w:val="22"/>
                <w:szCs w:val="22"/>
                <w:lang w:eastAsia="cs-CZ"/>
              </w:rPr>
            </w:pPr>
            <w:ins w:id="311" w:author="Auto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ins>
          </w:p>
          <w:p w14:paraId="47A32717" w14:textId="77777777" w:rsidR="00190AED" w:rsidRPr="00190AED" w:rsidRDefault="00190AED" w:rsidP="00190AED">
            <w:pPr>
              <w:jc w:val="both"/>
              <w:rPr>
                <w:ins w:id="312" w:author="Autor"/>
                <w:sz w:val="22"/>
                <w:szCs w:val="22"/>
                <w:lang w:eastAsia="cs-CZ"/>
              </w:rPr>
            </w:pPr>
            <w:ins w:id="313" w:author="Auto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ins>
          </w:p>
          <w:p w14:paraId="591F8534" w14:textId="77777777" w:rsidR="00190AED" w:rsidRPr="00190AED" w:rsidRDefault="00190AED" w:rsidP="00190AED">
            <w:pPr>
              <w:jc w:val="both"/>
              <w:rPr>
                <w:ins w:id="314" w:author="Autor"/>
                <w:sz w:val="22"/>
                <w:szCs w:val="22"/>
                <w:lang w:eastAsia="cs-CZ"/>
              </w:rPr>
            </w:pPr>
            <w:ins w:id="315" w:author="Autor">
              <w:r w:rsidRPr="00190AED">
                <w:rPr>
                  <w:sz w:val="22"/>
                  <w:szCs w:val="22"/>
                  <w:lang w:eastAsia="cs-CZ"/>
                </w:rPr>
                <w:t xml:space="preserve"> </w:t>
              </w:r>
            </w:ins>
          </w:p>
          <w:p w14:paraId="4581DD65" w14:textId="294612A7" w:rsidR="00605E88" w:rsidRPr="007C3E78" w:rsidRDefault="00190AED" w:rsidP="00190AED">
            <w:pPr>
              <w:jc w:val="both"/>
              <w:rPr>
                <w:sz w:val="22"/>
                <w:szCs w:val="22"/>
                <w:lang w:eastAsia="cs-CZ"/>
              </w:rPr>
            </w:pPr>
            <w:ins w:id="316" w:author="Autor">
              <w:r w:rsidRPr="00190AED">
                <w:rPr>
                  <w:sz w:val="22"/>
                  <w:szCs w:val="22"/>
                  <w:lang w:eastAsia="cs-CZ"/>
                </w:rPr>
                <w:t>Zníženie rozsahu zákazky sa posudzuje vo väzbe na zmluvnú cenu</w:t>
              </w:r>
            </w:ins>
            <w:r w:rsidRPr="00190AED">
              <w:rPr>
                <w:sz w:val="22"/>
                <w:szCs w:val="22"/>
                <w:lang w:eastAsia="cs-CZ"/>
              </w:rPr>
              <w:t>.</w:t>
            </w:r>
          </w:p>
        </w:tc>
        <w:tc>
          <w:tcPr>
            <w:tcW w:w="3260" w:type="dxa"/>
            <w:shd w:val="clear" w:color="auto" w:fill="auto"/>
            <w:tcPrChange w:id="317" w:author="Autor">
              <w:tcPr>
                <w:tcW w:w="3260" w:type="dxa"/>
                <w:gridSpan w:val="2"/>
                <w:shd w:val="clear" w:color="auto" w:fill="auto"/>
              </w:tcPr>
            </w:tcPrChange>
          </w:tcPr>
          <w:p w14:paraId="4581DD66" w14:textId="77777777" w:rsidR="00605E88" w:rsidRPr="007C3E78" w:rsidRDefault="00605E88" w:rsidP="00B87D2B">
            <w:pPr>
              <w:jc w:val="both"/>
              <w:rPr>
                <w:sz w:val="22"/>
                <w:szCs w:val="22"/>
                <w:lang w:eastAsia="cs-CZ"/>
              </w:rPr>
              <w:pPrChange w:id="318" w:author="Autor">
                <w:pPr/>
              </w:pPrChange>
            </w:pPr>
            <w:r w:rsidRPr="007C3E78">
              <w:rPr>
                <w:sz w:val="22"/>
                <w:szCs w:val="22"/>
                <w:lang w:eastAsia="cs-CZ"/>
              </w:rPr>
              <w:t>Hodnota zníženia rozsahu</w:t>
            </w:r>
          </w:p>
          <w:p w14:paraId="4581DD67" w14:textId="77777777" w:rsidR="00605E88" w:rsidRPr="007C3E78" w:rsidRDefault="00605E88" w:rsidP="00B87D2B">
            <w:pPr>
              <w:jc w:val="both"/>
              <w:rPr>
                <w:sz w:val="22"/>
                <w:szCs w:val="22"/>
                <w:lang w:eastAsia="cs-CZ"/>
              </w:rPr>
              <w:pPrChange w:id="319" w:author="Autor">
                <w:pPr/>
              </w:pPrChange>
            </w:pPr>
          </w:p>
          <w:p w14:paraId="4581DD68" w14:textId="77777777" w:rsidR="00605E88" w:rsidRPr="007C3E78" w:rsidRDefault="00605E88" w:rsidP="00B87D2B">
            <w:pPr>
              <w:jc w:val="both"/>
              <w:rPr>
                <w:sz w:val="22"/>
                <w:szCs w:val="22"/>
                <w:lang w:eastAsia="cs-CZ"/>
              </w:rPr>
              <w:pPrChange w:id="320" w:author="Autor">
                <w:pPr/>
              </w:pPrChange>
            </w:pPr>
            <w:r w:rsidRPr="007C3E78">
              <w:rPr>
                <w:sz w:val="22"/>
                <w:szCs w:val="22"/>
                <w:lang w:eastAsia="cs-CZ"/>
              </w:rPr>
              <w:t>Plus</w:t>
            </w:r>
          </w:p>
          <w:p w14:paraId="4581DD69" w14:textId="77777777" w:rsidR="00605E88" w:rsidRPr="007C3E78" w:rsidRDefault="00605E88" w:rsidP="00B87D2B">
            <w:pPr>
              <w:jc w:val="both"/>
              <w:rPr>
                <w:sz w:val="22"/>
                <w:szCs w:val="22"/>
                <w:lang w:eastAsia="cs-CZ"/>
              </w:rPr>
              <w:pPrChange w:id="321" w:author="Autor">
                <w:pPr/>
              </w:pPrChange>
            </w:pPr>
          </w:p>
          <w:p w14:paraId="4581DD6A" w14:textId="77777777" w:rsidR="00605E88" w:rsidRPr="007C3E78" w:rsidRDefault="00605E88" w:rsidP="00B87D2B">
            <w:pPr>
              <w:jc w:val="both"/>
              <w:rPr>
                <w:sz w:val="22"/>
                <w:szCs w:val="22"/>
                <w:lang w:eastAsia="cs-CZ"/>
              </w:rPr>
              <w:pPrChange w:id="322" w:author="Autor">
                <w:pPr/>
              </w:pPrChange>
            </w:pPr>
            <w:r w:rsidRPr="007C3E78">
              <w:rPr>
                <w:sz w:val="22"/>
                <w:szCs w:val="22"/>
                <w:lang w:eastAsia="cs-CZ"/>
              </w:rPr>
              <w:t>25 % z hodnoty konečného rozsahu (iba ak zníženie v rozsahu zákazky je podstatné)</w:t>
            </w:r>
          </w:p>
        </w:tc>
      </w:tr>
      <w:tr w:rsidR="00605E88" w:rsidRPr="007C3E78" w14:paraId="4581DD74"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2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24" w:author="Autor">
            <w:trPr>
              <w:gridAfter w:val="0"/>
            </w:trPr>
          </w:trPrChange>
        </w:trPr>
        <w:tc>
          <w:tcPr>
            <w:tcW w:w="675" w:type="dxa"/>
            <w:shd w:val="clear" w:color="auto" w:fill="auto"/>
            <w:vAlign w:val="center"/>
            <w:tcPrChange w:id="325" w:author="Autor">
              <w:tcPr>
                <w:tcW w:w="675" w:type="dxa"/>
                <w:gridSpan w:val="2"/>
                <w:shd w:val="clear" w:color="auto" w:fill="auto"/>
                <w:vAlign w:val="center"/>
              </w:tcPr>
            </w:tcPrChange>
          </w:tcPr>
          <w:p w14:paraId="4581DD6C" w14:textId="604BAA2F" w:rsidR="00605E88" w:rsidRPr="007C3E78" w:rsidRDefault="008F1CFB" w:rsidP="00605E88">
            <w:pPr>
              <w:jc w:val="center"/>
              <w:rPr>
                <w:sz w:val="22"/>
                <w:szCs w:val="22"/>
                <w:lang w:eastAsia="cs-CZ"/>
              </w:rPr>
            </w:pPr>
            <w:del w:id="326" w:author="Autor">
              <w:r w:rsidRPr="007C3E78">
                <w:rPr>
                  <w:sz w:val="22"/>
                  <w:szCs w:val="22"/>
                  <w:lang w:eastAsia="cs-CZ"/>
                </w:rPr>
                <w:delText>24</w:delText>
              </w:r>
            </w:del>
            <w:ins w:id="327" w:author="Autor">
              <w:r w:rsidR="00605E88" w:rsidRPr="007C3E78">
                <w:rPr>
                  <w:sz w:val="22"/>
                  <w:szCs w:val="22"/>
                  <w:lang w:eastAsia="cs-CZ"/>
                </w:rPr>
                <w:t>2</w:t>
              </w:r>
              <w:r w:rsidR="00605E88">
                <w:rPr>
                  <w:sz w:val="22"/>
                  <w:szCs w:val="22"/>
                  <w:lang w:eastAsia="cs-CZ"/>
                </w:rPr>
                <w:t>5</w:t>
              </w:r>
            </w:ins>
          </w:p>
        </w:tc>
        <w:tc>
          <w:tcPr>
            <w:tcW w:w="3720" w:type="dxa"/>
            <w:shd w:val="clear" w:color="auto" w:fill="auto"/>
            <w:tcPrChange w:id="328" w:author="Autor">
              <w:tcPr>
                <w:tcW w:w="3720" w:type="dxa"/>
                <w:gridSpan w:val="2"/>
                <w:shd w:val="clear" w:color="auto" w:fill="auto"/>
              </w:tcPr>
            </w:tcPrChange>
          </w:tcPr>
          <w:p w14:paraId="4581DD6E" w14:textId="71A358A0" w:rsidR="00605E88" w:rsidRPr="007C3E78" w:rsidRDefault="00605E88" w:rsidP="00605E88">
            <w:pPr>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0"/>
            </w:r>
            <w:r w:rsidRPr="007C3E78">
              <w:rPr>
                <w:sz w:val="22"/>
                <w:szCs w:val="22"/>
                <w:lang w:eastAsia="cs-CZ"/>
              </w:rPr>
              <w:t xml:space="preserve">) bola zadaná bez použitia rokovacieho konania bez zverejnenia, resp. priameho rokovacieho konania,a/alebo </w:t>
            </w:r>
            <w:r w:rsidRPr="007C3E78">
              <w:rPr>
                <w:sz w:val="22"/>
                <w:szCs w:val="22"/>
                <w:lang w:eastAsia="cs-CZ"/>
              </w:rPr>
              <w:lastRenderedPageBreak/>
              <w:t xml:space="preserve">doplňujúce práce alebo služby boli zadané v rozpore s podmienkami uvedenými  v ustanovení § 58 písm. c) alebo i), </w:t>
            </w:r>
            <w:r w:rsidRPr="007C3E78">
              <w:rPr>
                <w:sz w:val="22"/>
                <w:szCs w:val="22"/>
                <w:vertAlign w:val="superscript"/>
                <w:lang w:eastAsia="cs-CZ"/>
              </w:rPr>
              <w:footnoteReference w:id="11"/>
            </w:r>
          </w:p>
        </w:tc>
        <w:tc>
          <w:tcPr>
            <w:tcW w:w="6379" w:type="dxa"/>
            <w:shd w:val="clear" w:color="auto" w:fill="auto"/>
            <w:tcPrChange w:id="329" w:author="Autor">
              <w:tcPr>
                <w:tcW w:w="6379" w:type="dxa"/>
                <w:gridSpan w:val="2"/>
                <w:shd w:val="clear" w:color="auto" w:fill="auto"/>
              </w:tcPr>
            </w:tcPrChange>
          </w:tcPr>
          <w:p w14:paraId="4581DD6F" w14:textId="77777777" w:rsidR="00605E88" w:rsidRPr="007C3E78" w:rsidRDefault="00605E88" w:rsidP="00605E88">
            <w:pPr>
              <w:jc w:val="both"/>
              <w:rPr>
                <w:sz w:val="22"/>
                <w:szCs w:val="22"/>
                <w:lang w:eastAsia="cs-CZ"/>
              </w:rPr>
            </w:pPr>
            <w:r w:rsidRPr="007C3E78">
              <w:rPr>
                <w:sz w:val="22"/>
                <w:szCs w:val="22"/>
                <w:lang w:eastAsia="cs-CZ"/>
              </w:rPr>
              <w:lastRenderedPageBreak/>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4581DD70" w14:textId="77777777" w:rsidR="00605E88" w:rsidRPr="007C3E78" w:rsidRDefault="00605E88" w:rsidP="00605E88">
            <w:pPr>
              <w:jc w:val="both"/>
              <w:rPr>
                <w:sz w:val="22"/>
                <w:szCs w:val="22"/>
                <w:lang w:eastAsia="cs-CZ"/>
              </w:rPr>
            </w:pPr>
          </w:p>
        </w:tc>
        <w:tc>
          <w:tcPr>
            <w:tcW w:w="3260" w:type="dxa"/>
            <w:shd w:val="clear" w:color="auto" w:fill="auto"/>
            <w:tcPrChange w:id="330" w:author="Autor">
              <w:tcPr>
                <w:tcW w:w="3260" w:type="dxa"/>
                <w:gridSpan w:val="2"/>
                <w:shd w:val="clear" w:color="auto" w:fill="auto"/>
              </w:tcPr>
            </w:tcPrChange>
          </w:tcPr>
          <w:p w14:paraId="4581DD71" w14:textId="77777777" w:rsidR="00605E88" w:rsidRPr="007C3E78" w:rsidRDefault="00605E88" w:rsidP="00B87D2B">
            <w:pPr>
              <w:jc w:val="both"/>
              <w:rPr>
                <w:sz w:val="22"/>
                <w:szCs w:val="22"/>
                <w:lang w:eastAsia="cs-CZ"/>
              </w:rPr>
              <w:pPrChange w:id="331" w:author="Autor">
                <w:pPr/>
              </w:pPrChange>
            </w:pPr>
            <w:r w:rsidRPr="007C3E78">
              <w:rPr>
                <w:sz w:val="22"/>
                <w:szCs w:val="22"/>
                <w:lang w:eastAsia="cs-CZ"/>
              </w:rPr>
              <w:t>100 % hodnoty dodatočnej zákazky</w:t>
            </w:r>
          </w:p>
          <w:p w14:paraId="4581DD72" w14:textId="77777777" w:rsidR="00605E88" w:rsidRPr="007C3E78" w:rsidRDefault="00605E88" w:rsidP="00B87D2B">
            <w:pPr>
              <w:jc w:val="both"/>
              <w:rPr>
                <w:sz w:val="22"/>
                <w:szCs w:val="22"/>
                <w:lang w:eastAsia="cs-CZ"/>
              </w:rPr>
              <w:pPrChange w:id="332" w:author="Autor">
                <w:pPr/>
              </w:pPrChange>
            </w:pPr>
          </w:p>
          <w:p w14:paraId="4581DD73" w14:textId="14F033DA" w:rsidR="00605E88" w:rsidRPr="007C3E78" w:rsidRDefault="00605E88" w:rsidP="00B87D2B">
            <w:pPr>
              <w:jc w:val="both"/>
              <w:rPr>
                <w:sz w:val="22"/>
                <w:szCs w:val="22"/>
                <w:lang w:eastAsia="cs-CZ"/>
              </w:rPr>
              <w:pPrChange w:id="333" w:author="Autor">
                <w:pPr/>
              </w:pPrChange>
            </w:pPr>
            <w:r w:rsidRPr="007C3E78">
              <w:rPr>
                <w:sz w:val="22"/>
                <w:szCs w:val="22"/>
                <w:lang w:eastAsia="cs-CZ"/>
              </w:rPr>
              <w:t xml:space="preserve">V prípade, že všetky dodatočné hodnoty prác/tovarov/služieb v dodatočných zákazkách nepresahujú 20 % z hodnoty </w:t>
            </w:r>
            <w:r w:rsidRPr="007C3E78">
              <w:rPr>
                <w:sz w:val="22"/>
                <w:szCs w:val="22"/>
                <w:lang w:eastAsia="cs-CZ"/>
              </w:rPr>
              <w:lastRenderedPageBreak/>
              <w:t xml:space="preserve">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p>
        </w:tc>
      </w:tr>
      <w:tr w:rsidR="00605E88" w:rsidRPr="007C3E78" w14:paraId="4581DD7A"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3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35" w:author="Autor">
            <w:trPr>
              <w:gridAfter w:val="0"/>
            </w:trPr>
          </w:trPrChange>
        </w:trPr>
        <w:tc>
          <w:tcPr>
            <w:tcW w:w="675" w:type="dxa"/>
            <w:shd w:val="clear" w:color="auto" w:fill="auto"/>
            <w:vAlign w:val="center"/>
            <w:tcPrChange w:id="336" w:author="Autor">
              <w:tcPr>
                <w:tcW w:w="675" w:type="dxa"/>
                <w:gridSpan w:val="2"/>
                <w:shd w:val="clear" w:color="auto" w:fill="auto"/>
                <w:vAlign w:val="center"/>
              </w:tcPr>
            </w:tcPrChange>
          </w:tcPr>
          <w:p w14:paraId="4581DD75" w14:textId="51CCA723" w:rsidR="00605E88" w:rsidRPr="007C3E78" w:rsidRDefault="00AA1C21" w:rsidP="00605E88">
            <w:pPr>
              <w:jc w:val="center"/>
              <w:rPr>
                <w:sz w:val="22"/>
                <w:szCs w:val="22"/>
                <w:lang w:eastAsia="cs-CZ"/>
              </w:rPr>
            </w:pPr>
            <w:del w:id="337" w:author="Autor">
              <w:r>
                <w:rPr>
                  <w:sz w:val="22"/>
                  <w:szCs w:val="22"/>
                  <w:lang w:eastAsia="cs-CZ"/>
                </w:rPr>
                <w:lastRenderedPageBreak/>
                <w:delText>25</w:delText>
              </w:r>
            </w:del>
            <w:ins w:id="338" w:author="Autor">
              <w:r w:rsidR="00605E88">
                <w:rPr>
                  <w:sz w:val="22"/>
                  <w:szCs w:val="22"/>
                  <w:lang w:eastAsia="cs-CZ"/>
                </w:rPr>
                <w:t>26</w:t>
              </w:r>
            </w:ins>
          </w:p>
        </w:tc>
        <w:tc>
          <w:tcPr>
            <w:tcW w:w="3720" w:type="dxa"/>
            <w:shd w:val="clear" w:color="auto" w:fill="auto"/>
            <w:tcPrChange w:id="339" w:author="Autor">
              <w:tcPr>
                <w:tcW w:w="3720" w:type="dxa"/>
                <w:gridSpan w:val="2"/>
                <w:shd w:val="clear" w:color="auto" w:fill="auto"/>
              </w:tcPr>
            </w:tcPrChange>
          </w:tcPr>
          <w:p w14:paraId="4581DD76" w14:textId="77777777" w:rsidR="00605E88" w:rsidRPr="007C3E78" w:rsidRDefault="00605E88" w:rsidP="00605E8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2"/>
            </w:r>
            <w:r w:rsidRPr="007C3E78">
              <w:rPr>
                <w:sz w:val="22"/>
                <w:szCs w:val="22"/>
                <w:lang w:eastAsia="cs-CZ"/>
              </w:rPr>
              <w:t>)</w:t>
            </w:r>
          </w:p>
        </w:tc>
        <w:tc>
          <w:tcPr>
            <w:tcW w:w="6379" w:type="dxa"/>
            <w:shd w:val="clear" w:color="auto" w:fill="auto"/>
            <w:tcPrChange w:id="340" w:author="Autor">
              <w:tcPr>
                <w:tcW w:w="6379" w:type="dxa"/>
                <w:gridSpan w:val="2"/>
                <w:shd w:val="clear" w:color="auto" w:fill="auto"/>
              </w:tcPr>
            </w:tcPrChange>
          </w:tcPr>
          <w:p w14:paraId="4581DD77" w14:textId="77777777" w:rsidR="00605E88" w:rsidRPr="007C3E78" w:rsidRDefault="00605E88" w:rsidP="00605E8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Change w:id="341" w:author="Autor">
              <w:tcPr>
                <w:tcW w:w="3260" w:type="dxa"/>
                <w:gridSpan w:val="2"/>
                <w:shd w:val="clear" w:color="auto" w:fill="auto"/>
              </w:tcPr>
            </w:tcPrChange>
          </w:tcPr>
          <w:p w14:paraId="4581DD78" w14:textId="77777777" w:rsidR="00605E88" w:rsidRPr="007C3E78" w:rsidRDefault="00605E88" w:rsidP="00B87D2B">
            <w:pPr>
              <w:jc w:val="both"/>
              <w:rPr>
                <w:sz w:val="22"/>
                <w:szCs w:val="22"/>
                <w:lang w:eastAsia="cs-CZ"/>
              </w:rPr>
              <w:pPrChange w:id="342" w:author="Autor">
                <w:pPr/>
              </w:pPrChange>
            </w:pPr>
            <w:r w:rsidRPr="007C3E78">
              <w:rPr>
                <w:sz w:val="22"/>
                <w:szCs w:val="22"/>
                <w:lang w:eastAsia="cs-CZ"/>
              </w:rPr>
              <w:t xml:space="preserve">10 %. </w:t>
            </w:r>
          </w:p>
          <w:p w14:paraId="4581DD79" w14:textId="77777777" w:rsidR="00605E88" w:rsidRPr="007C3E78" w:rsidRDefault="00605E88" w:rsidP="00B87D2B">
            <w:pPr>
              <w:jc w:val="both"/>
              <w:rPr>
                <w:sz w:val="22"/>
                <w:szCs w:val="22"/>
                <w:lang w:eastAsia="cs-CZ"/>
              </w:rPr>
              <w:pPrChange w:id="343" w:author="Autor">
                <w:pPr/>
              </w:pPrChange>
            </w:pPr>
            <w:r w:rsidRPr="007C3E78">
              <w:rPr>
                <w:sz w:val="22"/>
                <w:szCs w:val="22"/>
                <w:lang w:eastAsia="cs-CZ"/>
              </w:rPr>
              <w:t>Táto sadzba môže byť znížená na 5 % podľa závažnosti</w:t>
            </w:r>
          </w:p>
        </w:tc>
      </w:tr>
      <w:tr w:rsidR="00FB0047" w:rsidRPr="007C3E78" w14:paraId="18A51C5C" w14:textId="77777777" w:rsidTr="00A91AEF">
        <w:trPr>
          <w:del w:id="344" w:author="Autor"/>
        </w:trPr>
        <w:tc>
          <w:tcPr>
            <w:tcW w:w="675" w:type="dxa"/>
            <w:shd w:val="clear" w:color="auto" w:fill="auto"/>
            <w:vAlign w:val="center"/>
          </w:tcPr>
          <w:p w14:paraId="3334D04B" w14:textId="77777777" w:rsidR="00FB0047" w:rsidRPr="007C3E78" w:rsidRDefault="00AA1C21" w:rsidP="00A91AEF">
            <w:pPr>
              <w:jc w:val="center"/>
              <w:rPr>
                <w:del w:id="345" w:author="Autor"/>
                <w:sz w:val="22"/>
                <w:szCs w:val="22"/>
                <w:lang w:eastAsia="cs-CZ"/>
              </w:rPr>
            </w:pPr>
            <w:del w:id="346" w:author="Autor">
              <w:r>
                <w:rPr>
                  <w:sz w:val="22"/>
                  <w:szCs w:val="22"/>
                  <w:lang w:eastAsia="cs-CZ"/>
                </w:rPr>
                <w:delText>26</w:delText>
              </w:r>
            </w:del>
          </w:p>
        </w:tc>
        <w:tc>
          <w:tcPr>
            <w:tcW w:w="3720" w:type="dxa"/>
            <w:shd w:val="clear" w:color="auto" w:fill="auto"/>
          </w:tcPr>
          <w:p w14:paraId="0C279A47" w14:textId="77777777" w:rsidR="00FB0047" w:rsidRPr="007C3E78" w:rsidRDefault="00FB0047" w:rsidP="007C3E78">
            <w:pPr>
              <w:rPr>
                <w:del w:id="347" w:author="Autor"/>
                <w:sz w:val="22"/>
                <w:szCs w:val="22"/>
                <w:lang w:eastAsia="cs-CZ"/>
              </w:rPr>
            </w:pPr>
            <w:del w:id="348" w:author="Autor">
              <w:r w:rsidRPr="007C3E78">
                <w:rPr>
                  <w:sz w:val="22"/>
                  <w:szCs w:val="22"/>
                  <w:lang w:eastAsia="cs-CZ"/>
                </w:rPr>
                <w:delText>Porušenie povinnosti</w:delText>
              </w:r>
              <w:r w:rsidR="00885C6C" w:rsidRPr="007C3E78">
                <w:rPr>
                  <w:rStyle w:val="Odkaznapoznmkupodiarou"/>
                  <w:sz w:val="22"/>
                  <w:szCs w:val="22"/>
                  <w:lang w:eastAsia="cs-CZ"/>
                </w:rPr>
                <w:footnoteReference w:id="13"/>
              </w:r>
              <w:r w:rsidRPr="007C3E78">
                <w:rPr>
                  <w:sz w:val="22"/>
                  <w:szCs w:val="22"/>
                  <w:lang w:eastAsia="cs-CZ"/>
                </w:rPr>
                <w:delText xml:space="preserve"> zadávať podlimitnú zákazku na nákup tovarov, stavebných prác alebo služieb, bežne dostupných na trhu, prostredníctvom elektronického trhoviska</w:delText>
              </w:r>
            </w:del>
          </w:p>
        </w:tc>
        <w:tc>
          <w:tcPr>
            <w:tcW w:w="6379" w:type="dxa"/>
            <w:shd w:val="clear" w:color="auto" w:fill="auto"/>
          </w:tcPr>
          <w:p w14:paraId="66563EC7" w14:textId="77777777" w:rsidR="00FB0047" w:rsidRPr="00A91AEF" w:rsidRDefault="00FB0047" w:rsidP="00530D19">
            <w:pPr>
              <w:jc w:val="both"/>
              <w:rPr>
                <w:del w:id="351" w:author="Autor"/>
                <w:color w:val="4B4B4B"/>
                <w:sz w:val="22"/>
                <w:szCs w:val="22"/>
              </w:rPr>
            </w:pPr>
            <w:del w:id="352" w:author="Autor">
              <w:r w:rsidRPr="007C3E78">
                <w:rPr>
                  <w:sz w:val="22"/>
                  <w:szCs w:val="22"/>
                  <w:lang w:eastAsia="cs-CZ"/>
                </w:rPr>
                <w:delText xml:space="preserve">Verejný obstarávateľ nepostupoval podľa </w:delText>
              </w:r>
              <w:r w:rsidRPr="007C3E78">
                <w:rPr>
                  <w:color w:val="4B4B4B"/>
                  <w:sz w:val="22"/>
                  <w:szCs w:val="22"/>
                </w:rPr>
                <w:delText xml:space="preserve">§ </w:delText>
              </w:r>
              <w:r w:rsidR="00530D19">
                <w:rPr>
                  <w:color w:val="4B4B4B"/>
                  <w:sz w:val="22"/>
                  <w:szCs w:val="22"/>
                </w:rPr>
                <w:delText>96</w:delText>
              </w:r>
              <w:r w:rsidRPr="007C3E78">
                <w:rPr>
                  <w:color w:val="4B4B4B"/>
                  <w:sz w:val="22"/>
                  <w:szCs w:val="22"/>
                </w:rPr>
                <w:delText xml:space="preserve"> zákona o VO, ak ide o dodanie tovaru, uskutočnenie stavebných prác alebo poskytnutie služby bežne dostupných na trhu, ale na obstarávanie použil postup podľa § 9 ods. 9 zákona o VO alebo postup podľa § 100 až 102 zákona o VO.</w:delText>
              </w:r>
            </w:del>
          </w:p>
        </w:tc>
        <w:tc>
          <w:tcPr>
            <w:tcW w:w="3260" w:type="dxa"/>
            <w:shd w:val="clear" w:color="auto" w:fill="auto"/>
          </w:tcPr>
          <w:p w14:paraId="15B33FD9" w14:textId="77777777" w:rsidR="00FB0047" w:rsidRPr="007C3E78" w:rsidRDefault="00FB0047" w:rsidP="00D842D4">
            <w:pPr>
              <w:rPr>
                <w:del w:id="353" w:author="Autor"/>
                <w:sz w:val="22"/>
                <w:szCs w:val="22"/>
                <w:lang w:eastAsia="cs-CZ"/>
              </w:rPr>
            </w:pPr>
            <w:del w:id="354" w:author="Autor">
              <w:r w:rsidRPr="007C3E78">
                <w:rPr>
                  <w:sz w:val="22"/>
                  <w:szCs w:val="22"/>
                  <w:lang w:eastAsia="cs-CZ"/>
                </w:rPr>
                <w:delText xml:space="preserve">5 % </w:delText>
              </w:r>
            </w:del>
          </w:p>
        </w:tc>
      </w:tr>
    </w:tbl>
    <w:p w14:paraId="5EAB0D9A" w14:textId="77777777" w:rsidR="00D707FE" w:rsidRDefault="00D707FE">
      <w:pPr>
        <w:spacing w:after="200" w:line="276" w:lineRule="auto"/>
        <w:rPr>
          <w:sz w:val="22"/>
          <w:szCs w:val="22"/>
        </w:rPr>
        <w:sectPr w:rsidR="00D707FE" w:rsidSect="009837BD">
          <w:headerReference w:type="default" r:id="rId11"/>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pPr>
    </w:p>
    <w:p w14:paraId="076B1B60" w14:textId="77777777" w:rsidR="006A6F1A" w:rsidRDefault="006A6F1A">
      <w:pPr>
        <w:spacing w:after="200" w:line="276" w:lineRule="auto"/>
        <w:rPr>
          <w:del w:id="365" w:author="Autor"/>
          <w:sz w:val="22"/>
          <w:szCs w:val="22"/>
        </w:rPr>
      </w:pPr>
    </w:p>
    <w:p w14:paraId="3305DEFC" w14:textId="77777777" w:rsidR="00907B4A" w:rsidRDefault="00907B4A">
      <w:pPr>
        <w:spacing w:after="200" w:line="276" w:lineRule="auto"/>
        <w:rPr>
          <w:del w:id="366" w:author="Autor"/>
          <w:sz w:val="22"/>
          <w:szCs w:val="22"/>
          <w:lang w:eastAsia="cs-CZ"/>
        </w:rPr>
      </w:pPr>
    </w:p>
    <w:p w14:paraId="45675D1B" w14:textId="3C4457CF" w:rsidR="00063BD3" w:rsidRPr="00B87D2B" w:rsidRDefault="006A6F1A" w:rsidP="00B87D2B">
      <w:pPr>
        <w:spacing w:after="200" w:line="276" w:lineRule="auto"/>
        <w:jc w:val="both"/>
        <w:rPr>
          <w:sz w:val="22"/>
          <w:rPrChange w:id="367" w:author="Autor">
            <w:rPr>
              <w:b/>
              <w:sz w:val="22"/>
            </w:rPr>
          </w:rPrChange>
        </w:rPr>
        <w:pPrChange w:id="368" w:author="Autor">
          <w:pPr>
            <w:jc w:val="both"/>
          </w:pPr>
        </w:pPrChange>
      </w:pPr>
      <w:del w:id="369" w:author="Autor">
        <w:r w:rsidRPr="007C3E78">
          <w:rPr>
            <w:sz w:val="22"/>
            <w:szCs w:val="22"/>
            <w:lang w:eastAsia="cs-CZ"/>
          </w:rPr>
          <w:delText>Určovanie</w:delText>
        </w:r>
      </w:del>
      <w:ins w:id="370" w:author="Autor">
        <w:r w:rsidR="00063BD3" w:rsidRPr="00063BD3">
          <w:rPr>
            <w:sz w:val="22"/>
            <w:szCs w:val="22"/>
          </w:rPr>
          <w:t>Táto Príloha Zmluvy o poskytnutí NFP slúži na určovanie</w:t>
        </w:r>
      </w:ins>
      <w:r w:rsidR="00063BD3" w:rsidRPr="00063BD3">
        <w:rPr>
          <w:sz w:val="22"/>
          <w:szCs w:val="22"/>
        </w:rPr>
        <w:t xml:space="preserve"> výšky vrátenia poskytnutého príspevku alebo jeho časti</w:t>
      </w:r>
      <w:ins w:id="371" w:author="Autor">
        <w:r w:rsidR="00063BD3" w:rsidRPr="00063BD3">
          <w:rPr>
            <w:sz w:val="22"/>
            <w:szCs w:val="22"/>
          </w:rPr>
          <w:t>, alebo ex-ante finančné opravy</w:t>
        </w:r>
      </w:ins>
      <w:r w:rsidR="00063BD3" w:rsidRPr="00063BD3">
        <w:rPr>
          <w:sz w:val="22"/>
          <w:szCs w:val="22"/>
        </w:rPr>
        <w:t xml:space="preserve"> v</w:t>
      </w:r>
      <w:del w:id="372" w:author="Autor">
        <w:r w:rsidRPr="007C3E78">
          <w:rPr>
            <w:sz w:val="22"/>
            <w:szCs w:val="22"/>
            <w:lang w:eastAsia="cs-CZ"/>
          </w:rPr>
          <w:delText> </w:delText>
        </w:r>
      </w:del>
      <w:ins w:id="373" w:author="Autor">
        <w:r w:rsidR="00063BD3" w:rsidRPr="00063BD3">
          <w:rPr>
            <w:sz w:val="22"/>
            <w:szCs w:val="22"/>
          </w:rPr>
          <w:t xml:space="preserve"> </w:t>
        </w:r>
      </w:ins>
      <w:r w:rsidR="00063BD3" w:rsidRPr="00063BD3">
        <w:rPr>
          <w:sz w:val="22"/>
          <w:szCs w:val="22"/>
        </w:rPr>
        <w:t>nadväznosti na zistené porušenie pravidiel a</w:t>
      </w:r>
      <w:del w:id="374" w:author="Autor">
        <w:r w:rsidRPr="007C3E78">
          <w:rPr>
            <w:sz w:val="22"/>
            <w:szCs w:val="22"/>
            <w:lang w:eastAsia="cs-CZ"/>
          </w:rPr>
          <w:delText> </w:delText>
        </w:r>
      </w:del>
      <w:ins w:id="375" w:author="Autor">
        <w:r w:rsidR="00063BD3" w:rsidRPr="00063BD3">
          <w:rPr>
            <w:sz w:val="22"/>
            <w:szCs w:val="22"/>
          </w:rPr>
          <w:t xml:space="preserve"> </w:t>
        </w:r>
      </w:ins>
      <w:r w:rsidR="00063BD3" w:rsidRPr="00063BD3">
        <w:rPr>
          <w:sz w:val="22"/>
          <w:szCs w:val="22"/>
        </w:rPr>
        <w:t>postupov verejného obstarávania v</w:t>
      </w:r>
      <w:r w:rsidR="00063BD3">
        <w:rPr>
          <w:sz w:val="22"/>
          <w:szCs w:val="22"/>
        </w:rPr>
        <w:t> </w:t>
      </w:r>
      <w:r w:rsidR="00063BD3" w:rsidRPr="00063BD3">
        <w:rPr>
          <w:sz w:val="22"/>
          <w:szCs w:val="22"/>
        </w:rPr>
        <w:t>zmysle</w:t>
      </w:r>
      <w:r w:rsidR="00063BD3">
        <w:rPr>
          <w:sz w:val="22"/>
          <w:szCs w:val="22"/>
        </w:rPr>
        <w:t xml:space="preserve"> ZVO</w:t>
      </w:r>
      <w:r w:rsidR="00063BD3" w:rsidRPr="00063BD3">
        <w:rPr>
          <w:sz w:val="22"/>
          <w:szCs w:val="22"/>
        </w:rPr>
        <w:t>.</w:t>
      </w:r>
      <w:ins w:id="376" w:author="Autor">
        <w:r w:rsidR="00063BD3" w:rsidRPr="00063BD3">
          <w:rPr>
            <w:sz w:val="22"/>
            <w:szCs w:val="22"/>
          </w:rPr>
          <w:t xml:space="preserve"> </w:t>
        </w:r>
      </w:ins>
      <w:r w:rsidR="00063BD3" w:rsidRPr="00063BD3">
        <w:rPr>
          <w:sz w:val="22"/>
          <w:szCs w:val="22"/>
        </w:rPr>
        <w:t xml:space="preserve"> </w:t>
      </w:r>
      <w:r w:rsidR="00063BD3" w:rsidRPr="00B87D2B">
        <w:rPr>
          <w:sz w:val="22"/>
          <w:rPrChange w:id="377" w:author="Autor">
            <w:rPr>
              <w:b/>
              <w:sz w:val="22"/>
            </w:rPr>
          </w:rPrChange>
        </w:rPr>
        <w:t xml:space="preserve">Všetky percentuálne sadzby sa týkajú prípadov, keď konkrétne porušenie </w:t>
      </w:r>
      <w:r w:rsidR="00063BD3" w:rsidRPr="001D238C">
        <w:rPr>
          <w:b/>
          <w:sz w:val="22"/>
          <w:szCs w:val="22"/>
        </w:rPr>
        <w:t xml:space="preserve">malo alebo mohlo mať vplyv na výsledok </w:t>
      </w:r>
      <w:del w:id="378" w:author="Autor">
        <w:r w:rsidRPr="007C3E78">
          <w:rPr>
            <w:b/>
            <w:sz w:val="22"/>
            <w:szCs w:val="22"/>
            <w:lang w:eastAsia="cs-CZ"/>
          </w:rPr>
          <w:delText>verejného obstarávania</w:delText>
        </w:r>
      </w:del>
      <w:ins w:id="379" w:author="Autor">
        <w:r w:rsidR="00063BD3" w:rsidRPr="001D238C">
          <w:rPr>
            <w:b/>
            <w:sz w:val="22"/>
            <w:szCs w:val="22"/>
          </w:rPr>
          <w:t>VO</w:t>
        </w:r>
      </w:ins>
      <w:r w:rsidR="00063BD3" w:rsidRPr="00B87D2B">
        <w:rPr>
          <w:sz w:val="22"/>
          <w:rPrChange w:id="380" w:author="Autor">
            <w:rPr>
              <w:b/>
              <w:sz w:val="22"/>
            </w:rPr>
          </w:rPrChange>
        </w:rPr>
        <w:t xml:space="preserve">. </w:t>
      </w:r>
    </w:p>
    <w:p w14:paraId="6A9DE8D8" w14:textId="23A6E012" w:rsidR="006A6F1A" w:rsidRDefault="00063BD3" w:rsidP="001D238C">
      <w:pPr>
        <w:spacing w:after="200" w:line="276" w:lineRule="auto"/>
        <w:jc w:val="both"/>
        <w:rPr>
          <w:ins w:id="381" w:author="Autor"/>
          <w:sz w:val="22"/>
          <w:szCs w:val="22"/>
        </w:rPr>
      </w:pPr>
      <w:ins w:id="382" w:author="Autor">
        <w:r w:rsidRPr="00063BD3">
          <w:rPr>
            <w:sz w:val="22"/>
            <w:szCs w:val="22"/>
          </w:rPr>
          <w:t xml:space="preserve">V prípade porušení pravidiel uvedených v Právnych predpisoch a/alebo Právnych dokumentov týkajúcich sa obstarávania zákaziek nespadajúcich pod </w:t>
        </w:r>
        <w:r w:rsidR="00010C27">
          <w:rPr>
            <w:sz w:val="22"/>
            <w:szCs w:val="22"/>
          </w:rPr>
          <w:t>Z</w:t>
        </w:r>
        <w:r w:rsidRPr="00063BD3">
          <w:rPr>
            <w:sz w:val="22"/>
            <w:szCs w:val="22"/>
          </w:rPr>
          <w:t>VO</w:t>
        </w:r>
        <w:r w:rsidR="009704E6">
          <w:rPr>
            <w:sz w:val="22"/>
            <w:szCs w:val="22"/>
          </w:rPr>
          <w:t xml:space="preserve"> </w:t>
        </w:r>
        <w:r w:rsidR="009704E6" w:rsidRPr="009704E6">
          <w:rPr>
            <w:sz w:val="22"/>
            <w:szCs w:val="22"/>
          </w:rPr>
          <w:t xml:space="preserve">(týka sa aj zákaziek zadávaných osobou, ktorej poskytne verejný obstarávateľ 50% a menej finančných prostriedkov na dodanie tovaru, uskutočnenie stavebných prác a poskytnutie služieb z NFP), </w:t>
        </w:r>
        <w:r w:rsidRPr="00063BD3">
          <w:rPr>
            <w:sz w:val="22"/>
            <w:szCs w:val="22"/>
          </w:rPr>
          <w:t>bude toto porušenie s ohľadom na uvedený zoznam priradené k obsahovo najbližšiemu porušeniu a na základe tohto zaradenia bude určená náležiaca finančná oprava. V prípade, že kontrolou bude zistené, že Prijímateľ nepostupoval pri obsta</w:t>
        </w:r>
        <w:r>
          <w:rPr>
            <w:sz w:val="22"/>
            <w:szCs w:val="22"/>
          </w:rPr>
          <w:t>rávaní zákazky podľa ZVO</w:t>
        </w:r>
        <w:r w:rsidRPr="00063BD3">
          <w:rPr>
            <w:sz w:val="22"/>
            <w:szCs w:val="22"/>
          </w:rPr>
          <w:t xml:space="preserve">,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w:t>
        </w:r>
        <w:r>
          <w:rPr>
            <w:sz w:val="22"/>
            <w:szCs w:val="22"/>
          </w:rPr>
          <w:t xml:space="preserve">ZVO </w:t>
        </w:r>
        <w:r w:rsidRPr="00063BD3">
          <w:rPr>
            <w:sz w:val="22"/>
            <w:szCs w:val="22"/>
          </w:rPr>
          <w:t>nie je možné priradiť k žiadnemu z porušení uvedených v tejto prílohe, zistenia nedostatkov by sa mali riešiť v súlade so zásadou proporcionalit</w:t>
        </w:r>
        <w:r>
          <w:rPr>
            <w:sz w:val="22"/>
            <w:szCs w:val="22"/>
          </w:rPr>
          <w:t xml:space="preserve">y a podľa možnosti analogicky </w:t>
        </w:r>
        <w:r w:rsidRPr="00063BD3">
          <w:rPr>
            <w:sz w:val="22"/>
            <w:szCs w:val="22"/>
          </w:rPr>
          <w:t xml:space="preserve">s typmi nedostatkov uvedenými v prílohe, pričom výška finančnej opravy sa určí vo výške 5, 10, 25 alebo 100 % z hodnoty zákazky a to podľa závažnosti porušenia.  </w:t>
        </w:r>
      </w:ins>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Change w:id="383">
          <w:tblGrid>
            <w:gridCol w:w="113"/>
            <w:gridCol w:w="562"/>
            <w:gridCol w:w="113"/>
            <w:gridCol w:w="3607"/>
            <w:gridCol w:w="113"/>
            <w:gridCol w:w="6266"/>
            <w:gridCol w:w="113"/>
            <w:gridCol w:w="3147"/>
            <w:gridCol w:w="113"/>
          </w:tblGrid>
        </w:tblGridChange>
      </w:tblGrid>
      <w:tr w:rsidR="00B87D2B" w:rsidRPr="007C3E78" w14:paraId="15A28479" w14:textId="77777777" w:rsidTr="00B87D2B">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8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85" w:author="Autor">
            <w:trPr>
              <w:gridAfter w:val="0"/>
            </w:trPr>
          </w:trPrChange>
        </w:trPr>
        <w:tc>
          <w:tcPr>
            <w:tcW w:w="14034" w:type="dxa"/>
            <w:gridSpan w:val="4"/>
            <w:shd w:val="clear" w:color="auto" w:fill="BFBFBF" w:themeFill="background1" w:themeFillShade="BF"/>
            <w:vAlign w:val="center"/>
            <w:tcPrChange w:id="386" w:author="Autor">
              <w:tcPr>
                <w:tcW w:w="14034" w:type="dxa"/>
                <w:gridSpan w:val="8"/>
                <w:shd w:val="clear" w:color="auto" w:fill="BFBFBF" w:themeFill="background1" w:themeFillShade="BF"/>
                <w:vAlign w:val="center"/>
              </w:tcPr>
            </w:tcPrChange>
          </w:tcPr>
          <w:p w14:paraId="16C0D56D" w14:textId="24E97497" w:rsidR="006A6F1A" w:rsidRPr="007C3E78" w:rsidRDefault="006A6F1A" w:rsidP="006A6F1A">
            <w:pPr>
              <w:jc w:val="center"/>
              <w:rPr>
                <w:b/>
                <w:sz w:val="22"/>
                <w:szCs w:val="22"/>
                <w:lang w:eastAsia="cs-CZ"/>
              </w:rPr>
            </w:pPr>
            <w:del w:id="387" w:author="Autor">
              <w:r w:rsidRPr="007C3E78">
                <w:rPr>
                  <w:b/>
                  <w:sz w:val="22"/>
                  <w:szCs w:val="22"/>
                  <w:lang w:eastAsia="cs-CZ"/>
                </w:rPr>
                <w:delText>Oznámenie o vyhlásení</w:delText>
              </w:r>
            </w:del>
            <w:ins w:id="388" w:author="Autor">
              <w:r w:rsidR="00E16F8E">
                <w:rPr>
                  <w:b/>
                  <w:sz w:val="22"/>
                  <w:szCs w:val="22"/>
                  <w:lang w:eastAsia="cs-CZ"/>
                </w:rPr>
                <w:t>V</w:t>
              </w:r>
              <w:r w:rsidRPr="007C3E78">
                <w:rPr>
                  <w:b/>
                  <w:sz w:val="22"/>
                  <w:szCs w:val="22"/>
                  <w:lang w:eastAsia="cs-CZ"/>
                </w:rPr>
                <w:t>yhlásen</w:t>
              </w:r>
              <w:r w:rsidR="00E16F8E">
                <w:rPr>
                  <w:b/>
                  <w:sz w:val="22"/>
                  <w:szCs w:val="22"/>
                  <w:lang w:eastAsia="cs-CZ"/>
                </w:rPr>
                <w:t>ie</w:t>
              </w:r>
            </w:ins>
            <w:r w:rsidRPr="007C3E78">
              <w:rPr>
                <w:b/>
                <w:sz w:val="22"/>
                <w:szCs w:val="22"/>
                <w:lang w:eastAsia="cs-CZ"/>
              </w:rPr>
              <w:t xml:space="preserve"> verejného obstarávania, špecifikácia v súťažných podkladoch</w:t>
            </w:r>
          </w:p>
        </w:tc>
      </w:tr>
      <w:tr w:rsidR="006A6F1A" w:rsidRPr="007C3E78" w14:paraId="500D195D"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89"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390" w:author="Autor">
            <w:trPr>
              <w:gridAfter w:val="0"/>
            </w:trPr>
          </w:trPrChange>
        </w:trPr>
        <w:tc>
          <w:tcPr>
            <w:tcW w:w="675" w:type="dxa"/>
            <w:shd w:val="clear" w:color="auto" w:fill="auto"/>
            <w:vAlign w:val="center"/>
            <w:tcPrChange w:id="391" w:author="Autor">
              <w:tcPr>
                <w:tcW w:w="675" w:type="dxa"/>
                <w:gridSpan w:val="2"/>
                <w:shd w:val="clear" w:color="auto" w:fill="auto"/>
                <w:vAlign w:val="center"/>
              </w:tcPr>
            </w:tcPrChange>
          </w:tcPr>
          <w:p w14:paraId="68BCD688" w14:textId="77777777" w:rsidR="006A6F1A" w:rsidRPr="007C3E78" w:rsidRDefault="006A6F1A" w:rsidP="00B87D2B">
            <w:pPr>
              <w:jc w:val="both"/>
              <w:rPr>
                <w:sz w:val="22"/>
                <w:szCs w:val="22"/>
                <w:lang w:eastAsia="cs-CZ"/>
              </w:rPr>
              <w:pPrChange w:id="392" w:author="Autor">
                <w:pPr>
                  <w:jc w:val="center"/>
                </w:pPr>
              </w:pPrChange>
            </w:pPr>
            <w:r w:rsidRPr="007C3E78">
              <w:rPr>
                <w:sz w:val="22"/>
                <w:szCs w:val="22"/>
                <w:lang w:eastAsia="cs-CZ"/>
              </w:rPr>
              <w:t>1.</w:t>
            </w:r>
          </w:p>
        </w:tc>
        <w:tc>
          <w:tcPr>
            <w:tcW w:w="3720" w:type="dxa"/>
            <w:shd w:val="clear" w:color="auto" w:fill="auto"/>
            <w:tcPrChange w:id="393" w:author="Autor">
              <w:tcPr>
                <w:tcW w:w="3720" w:type="dxa"/>
                <w:gridSpan w:val="2"/>
                <w:shd w:val="clear" w:color="auto" w:fill="auto"/>
              </w:tcPr>
            </w:tcPrChange>
          </w:tcPr>
          <w:p w14:paraId="2F7F0349" w14:textId="2B2A84B2" w:rsidR="006A6F1A" w:rsidRPr="007C3E78" w:rsidRDefault="006A6F1A" w:rsidP="00B87D2B">
            <w:pPr>
              <w:jc w:val="both"/>
              <w:rPr>
                <w:sz w:val="22"/>
                <w:szCs w:val="22"/>
                <w:lang w:eastAsia="cs-CZ"/>
              </w:rPr>
              <w:pPrChange w:id="394" w:author="Autor">
                <w:pPr/>
              </w:pPrChange>
            </w:pPr>
            <w:r w:rsidRPr="007C3E78">
              <w:rPr>
                <w:sz w:val="22"/>
                <w:szCs w:val="22"/>
                <w:lang w:eastAsia="cs-CZ"/>
              </w:rPr>
              <w:t xml:space="preserve">Nedodržanie postupov zverejňovania zákazky v zmysle </w:t>
            </w:r>
            <w:del w:id="395" w:author="Autor">
              <w:r w:rsidRPr="007C3E78">
                <w:rPr>
                  <w:sz w:val="22"/>
                  <w:szCs w:val="22"/>
                  <w:lang w:eastAsia="cs-CZ"/>
                </w:rPr>
                <w:delText>zákona o VO</w:delText>
              </w:r>
            </w:del>
            <w:ins w:id="396" w:author="Autor">
              <w:r w:rsidR="00063BD3">
                <w:rPr>
                  <w:sz w:val="22"/>
                  <w:szCs w:val="22"/>
                  <w:lang w:eastAsia="cs-CZ"/>
                </w:rPr>
                <w:t>ZVO</w:t>
              </w:r>
            </w:ins>
            <w:r w:rsidRPr="007C3E78">
              <w:rPr>
                <w:sz w:val="22"/>
                <w:szCs w:val="22"/>
                <w:lang w:eastAsia="cs-CZ"/>
              </w:rPr>
              <w:t xml:space="preserve"> </w:t>
            </w:r>
          </w:p>
          <w:p w14:paraId="36ADE63B" w14:textId="77777777" w:rsidR="006A6F1A" w:rsidRPr="007C3E78" w:rsidRDefault="006A6F1A" w:rsidP="00B87D2B">
            <w:pPr>
              <w:jc w:val="both"/>
              <w:rPr>
                <w:sz w:val="22"/>
                <w:szCs w:val="22"/>
                <w:lang w:eastAsia="cs-CZ"/>
              </w:rPr>
              <w:pPrChange w:id="397" w:author="Autor">
                <w:pPr/>
              </w:pPrChange>
            </w:pPr>
          </w:p>
        </w:tc>
        <w:tc>
          <w:tcPr>
            <w:tcW w:w="6379" w:type="dxa"/>
            <w:shd w:val="clear" w:color="auto" w:fill="auto"/>
            <w:tcPrChange w:id="398" w:author="Autor">
              <w:tcPr>
                <w:tcW w:w="6379" w:type="dxa"/>
                <w:gridSpan w:val="2"/>
                <w:shd w:val="clear" w:color="auto" w:fill="auto"/>
              </w:tcPr>
            </w:tcPrChange>
          </w:tcPr>
          <w:p w14:paraId="48662FB0" w14:textId="25B9C1D9" w:rsidR="006A6F1A" w:rsidRDefault="006A6F1A" w:rsidP="0002053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4"/>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624E60FF" w14:textId="499729D1" w:rsidR="004C147E" w:rsidRDefault="004C147E" w:rsidP="00B87D2B">
            <w:pPr>
              <w:jc w:val="both"/>
              <w:rPr>
                <w:sz w:val="22"/>
                <w:szCs w:val="22"/>
                <w:lang w:eastAsia="cs-CZ"/>
              </w:rPr>
              <w:pPrChange w:id="399" w:author="Autor">
                <w:pPr/>
              </w:pPrChange>
            </w:pPr>
          </w:p>
          <w:p w14:paraId="472C2465" w14:textId="21E6C624" w:rsidR="004C147E" w:rsidRPr="007C3E78" w:rsidRDefault="004C147E" w:rsidP="00020538">
            <w:pPr>
              <w:jc w:val="both"/>
              <w:rPr>
                <w:ins w:id="400" w:author="Autor"/>
                <w:sz w:val="22"/>
                <w:szCs w:val="22"/>
                <w:lang w:eastAsia="cs-CZ"/>
              </w:rPr>
            </w:pPr>
            <w:ins w:id="401" w:author="Auto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ins>
          </w:p>
          <w:p w14:paraId="13404D01" w14:textId="77777777" w:rsidR="006A6F1A" w:rsidRPr="007C3E78" w:rsidRDefault="006A6F1A" w:rsidP="001D238C">
            <w:pPr>
              <w:jc w:val="both"/>
              <w:rPr>
                <w:ins w:id="402" w:author="Autor"/>
                <w:sz w:val="22"/>
                <w:szCs w:val="22"/>
                <w:lang w:eastAsia="cs-CZ"/>
              </w:rPr>
            </w:pPr>
          </w:p>
          <w:p w14:paraId="24D6DF94" w14:textId="2642AEB8" w:rsidR="006A6F1A" w:rsidRPr="007C3E78" w:rsidRDefault="006A6F1A" w:rsidP="0002053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w:t>
            </w:r>
            <w:r w:rsidRPr="007C3E78">
              <w:rPr>
                <w:sz w:val="22"/>
                <w:szCs w:val="22"/>
                <w:lang w:eastAsia="cs-CZ"/>
              </w:rPr>
              <w:lastRenderedPageBreak/>
              <w:t xml:space="preserve">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del w:id="403" w:author="Autor">
              <w:r>
                <w:rPr>
                  <w:sz w:val="22"/>
                  <w:szCs w:val="22"/>
                  <w:lang w:eastAsia="cs-CZ"/>
                </w:rPr>
                <w:delText>12</w:delText>
              </w:r>
            </w:del>
            <w:ins w:id="404" w:author="Autor">
              <w:r>
                <w:rPr>
                  <w:sz w:val="22"/>
                  <w:szCs w:val="22"/>
                  <w:lang w:eastAsia="cs-CZ"/>
                </w:rPr>
                <w:t>1</w:t>
              </w:r>
              <w:r w:rsidR="00020538">
                <w:rPr>
                  <w:sz w:val="22"/>
                  <w:szCs w:val="22"/>
                  <w:lang w:eastAsia="cs-CZ"/>
                </w:rPr>
                <w:t>3</w:t>
              </w:r>
            </w:ins>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del w:id="405" w:author="Autor">
              <w:r>
                <w:rPr>
                  <w:sz w:val="22"/>
                  <w:szCs w:val="22"/>
                  <w:lang w:eastAsia="cs-CZ"/>
                </w:rPr>
                <w:delText xml:space="preserve"> alebo</w:delText>
              </w:r>
            </w:del>
            <w:ins w:id="406" w:author="Autor">
              <w:r w:rsidR="00020538">
                <w:rPr>
                  <w:sz w:val="22"/>
                  <w:szCs w:val="22"/>
                  <w:lang w:eastAsia="cs-CZ"/>
                </w:rPr>
                <w:t>,</w:t>
              </w:r>
            </w:ins>
            <w:r w:rsidR="00020538">
              <w:rPr>
                <w:sz w:val="22"/>
                <w:szCs w:val="22"/>
                <w:lang w:eastAsia="cs-CZ"/>
              </w:rPr>
              <w:t xml:space="preserve"> </w:t>
            </w:r>
            <w:r>
              <w:rPr>
                <w:sz w:val="22"/>
                <w:szCs w:val="22"/>
                <w:lang w:eastAsia="cs-CZ"/>
              </w:rPr>
              <w:t xml:space="preserve">nezverejnenie zákazky s nízkou hodnotou nad               </w:t>
            </w:r>
            <w:r w:rsidR="00D842D4">
              <w:rPr>
                <w:sz w:val="22"/>
                <w:szCs w:val="22"/>
                <w:lang w:eastAsia="cs-CZ"/>
              </w:rPr>
              <w:t>1</w:t>
            </w:r>
            <w:r>
              <w:rPr>
                <w:sz w:val="22"/>
                <w:szCs w:val="22"/>
                <w:lang w:eastAsia="cs-CZ"/>
              </w:rPr>
              <w:t>5 000 EUR na webovom sídle prijímateľa</w:t>
            </w:r>
            <w:r w:rsidR="00010C27" w:rsidRPr="00D65B46">
              <w:rPr>
                <w:sz w:val="22"/>
                <w:szCs w:val="22"/>
                <w:lang w:eastAsia="cs-CZ"/>
              </w:rPr>
              <w:t xml:space="preserve"> a nesplnenie si povinnosti zaslať informáciu o tomto</w:t>
            </w:r>
            <w:r w:rsidR="00010C27" w:rsidRPr="00AB2DF3">
              <w:rPr>
                <w:sz w:val="22"/>
                <w:szCs w:val="22"/>
                <w:lang w:eastAsia="cs-CZ"/>
              </w:rPr>
              <w:t xml:space="preserve"> zverejnení na osobitný mailový kontakt </w:t>
            </w:r>
            <w:del w:id="407" w:author="Autor">
              <w:r>
                <w:rPr>
                  <w:sz w:val="22"/>
                  <w:szCs w:val="22"/>
                  <w:lang w:eastAsia="cs-CZ"/>
                </w:rPr>
                <w:delText>zakazkycko</w:delText>
              </w:r>
              <w:r>
                <w:rPr>
                  <w:sz w:val="22"/>
                  <w:szCs w:val="22"/>
                  <w:lang w:val="en-US" w:eastAsia="cs-CZ"/>
                </w:rPr>
                <w:delText>@</w:delText>
              </w:r>
              <w:r>
                <w:rPr>
                  <w:sz w:val="22"/>
                  <w:szCs w:val="22"/>
                  <w:lang w:eastAsia="cs-CZ"/>
                </w:rPr>
                <w:delText>vlada.gov.sk.</w:delText>
              </w:r>
              <w:r w:rsidRPr="007C3E78">
                <w:rPr>
                  <w:sz w:val="22"/>
                  <w:szCs w:val="22"/>
                  <w:lang w:eastAsia="cs-CZ"/>
                </w:rPr>
                <w:delText xml:space="preserve">   </w:delText>
              </w:r>
            </w:del>
            <w:ins w:id="408" w:author="Autor">
              <w:r w:rsidR="00010C27" w:rsidRPr="00AB2DF3">
                <w:rPr>
                  <w:sz w:val="22"/>
                  <w:szCs w:val="22"/>
                  <w:lang w:eastAsia="cs-CZ"/>
                </w:rPr>
                <w:fldChar w:fldCharType="begin"/>
              </w:r>
              <w:r w:rsidR="00010C27" w:rsidRPr="00AB2DF3">
                <w:rPr>
                  <w:sz w:val="22"/>
                  <w:szCs w:val="22"/>
                  <w:lang w:eastAsia="cs-CZ"/>
                </w:rPr>
                <w:instrText xml:space="preserve"> HYPERLINK "mailto:zakazkycko</w:instrText>
              </w:r>
              <w:r w:rsidR="00010C27" w:rsidRPr="00AB2DF3">
                <w:rPr>
                  <w:sz w:val="22"/>
                  <w:szCs w:val="22"/>
                  <w:lang w:val="en-US" w:eastAsia="cs-CZ"/>
                </w:rPr>
                <w:instrText>@</w:instrText>
              </w:r>
              <w:r w:rsidR="00010C27" w:rsidRPr="00AB2DF3">
                <w:rPr>
                  <w:sz w:val="22"/>
                  <w:szCs w:val="22"/>
                  <w:lang w:eastAsia="cs-CZ"/>
                </w:rPr>
                <w:instrText xml:space="preserve">vlada.gov.sk" </w:instrText>
              </w:r>
              <w:r w:rsidR="00010C27" w:rsidRPr="00AB2DF3">
                <w:rPr>
                  <w:sz w:val="22"/>
                  <w:szCs w:val="22"/>
                  <w:lang w:eastAsia="cs-CZ"/>
                </w:rPr>
                <w:fldChar w:fldCharType="separate"/>
              </w:r>
              <w:r w:rsidR="00010C27" w:rsidRPr="00AB2DF3">
                <w:rPr>
                  <w:rStyle w:val="Hypertextovprepojenie"/>
                  <w:sz w:val="22"/>
                  <w:szCs w:val="22"/>
                  <w:lang w:eastAsia="cs-CZ"/>
                </w:rPr>
                <w:t>zakazkycko</w:t>
              </w:r>
              <w:r w:rsidR="00010C27" w:rsidRPr="00AB2DF3">
                <w:rPr>
                  <w:rStyle w:val="Hypertextovprepojenie"/>
                  <w:sz w:val="22"/>
                  <w:szCs w:val="22"/>
                  <w:lang w:val="en-US" w:eastAsia="cs-CZ"/>
                </w:rPr>
                <w:t>@</w:t>
              </w:r>
              <w:r w:rsidR="00010C27" w:rsidRPr="00AB2DF3">
                <w:rPr>
                  <w:rStyle w:val="Hypertextovprepojenie"/>
                  <w:sz w:val="22"/>
                  <w:szCs w:val="22"/>
                  <w:lang w:eastAsia="cs-CZ"/>
                </w:rPr>
                <w:t>vlada.gov.sk</w:t>
              </w:r>
              <w:r w:rsidR="00010C27" w:rsidRPr="00AB2DF3">
                <w:rPr>
                  <w:sz w:val="22"/>
                  <w:szCs w:val="22"/>
                  <w:lang w:eastAsia="cs-CZ"/>
                </w:rPr>
                <w:fldChar w:fldCharType="end"/>
              </w:r>
              <w:r w:rsidR="003F0D36">
                <w:rPr>
                  <w:sz w:val="22"/>
                  <w:szCs w:val="22"/>
                  <w:lang w:eastAsia="cs-CZ"/>
                </w:rPr>
                <w:t xml:space="preserve"> </w:t>
              </w:r>
              <w:r w:rsidR="00020538">
                <w:rPr>
                  <w:sz w:val="22"/>
                  <w:szCs w:val="22"/>
                  <w:lang w:eastAsia="cs-CZ"/>
                </w:rPr>
                <w:t>alebo nezverejnenie zákazky nad 100 000 EUR vyhlásenej</w:t>
              </w:r>
              <w:r w:rsidR="00020538"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020538">
                <w:rPr>
                  <w:sz w:val="22"/>
                  <w:szCs w:val="22"/>
                  <w:lang w:eastAsia="cs-CZ"/>
                </w:rPr>
                <w:t>.</w:t>
              </w:r>
            </w:ins>
          </w:p>
          <w:p w14:paraId="624BFDCA" w14:textId="77777777" w:rsidR="006A6F1A" w:rsidRPr="007C3E78" w:rsidRDefault="006A6F1A" w:rsidP="00020538">
            <w:pPr>
              <w:jc w:val="both"/>
              <w:rPr>
                <w:sz w:val="22"/>
                <w:szCs w:val="22"/>
                <w:lang w:eastAsia="cs-CZ"/>
              </w:rPr>
            </w:pPr>
          </w:p>
          <w:p w14:paraId="18542419" w14:textId="77777777" w:rsidR="006A6F1A" w:rsidRPr="007C3E78" w:rsidRDefault="006A6F1A" w:rsidP="00020538">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Change w:id="409" w:author="Autor">
              <w:tcPr>
                <w:tcW w:w="3260" w:type="dxa"/>
                <w:gridSpan w:val="2"/>
                <w:shd w:val="clear" w:color="auto" w:fill="auto"/>
              </w:tcPr>
            </w:tcPrChange>
          </w:tcPr>
          <w:p w14:paraId="6EF99444" w14:textId="77777777" w:rsidR="006A6F1A" w:rsidRPr="007C3E78" w:rsidRDefault="006A6F1A" w:rsidP="00B87D2B">
            <w:pPr>
              <w:jc w:val="both"/>
              <w:rPr>
                <w:sz w:val="22"/>
                <w:szCs w:val="22"/>
                <w:lang w:eastAsia="cs-CZ"/>
              </w:rPr>
              <w:pPrChange w:id="410" w:author="Autor">
                <w:pPr/>
              </w:pPrChange>
            </w:pPr>
            <w:r w:rsidRPr="007C3E78">
              <w:rPr>
                <w:sz w:val="22"/>
                <w:szCs w:val="22"/>
                <w:lang w:eastAsia="cs-CZ"/>
              </w:rPr>
              <w:lastRenderedPageBreak/>
              <w:t>100 %</w:t>
            </w:r>
          </w:p>
          <w:p w14:paraId="77B9F5F4" w14:textId="77777777" w:rsidR="006A6F1A" w:rsidRPr="007C3E78" w:rsidRDefault="006A6F1A" w:rsidP="00B87D2B">
            <w:pPr>
              <w:jc w:val="both"/>
              <w:rPr>
                <w:sz w:val="22"/>
                <w:szCs w:val="22"/>
                <w:lang w:eastAsia="cs-CZ"/>
              </w:rPr>
              <w:pPrChange w:id="411" w:author="Autor">
                <w:pPr/>
              </w:pPrChange>
            </w:pPr>
          </w:p>
          <w:p w14:paraId="341D7838" w14:textId="77777777" w:rsidR="006A6F1A" w:rsidRDefault="006A6F1A" w:rsidP="00B87D2B">
            <w:pPr>
              <w:jc w:val="both"/>
              <w:rPr>
                <w:sz w:val="22"/>
                <w:szCs w:val="22"/>
                <w:lang w:eastAsia="cs-CZ"/>
              </w:rPr>
              <w:pPrChange w:id="412" w:author="Autor">
                <w:pPr/>
              </w:pPrChange>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B87D2B">
            <w:pPr>
              <w:jc w:val="both"/>
              <w:rPr>
                <w:sz w:val="22"/>
                <w:szCs w:val="22"/>
                <w:lang w:eastAsia="cs-CZ"/>
              </w:rPr>
              <w:pPrChange w:id="413" w:author="Autor">
                <w:pPr/>
              </w:pPrChange>
            </w:pPr>
          </w:p>
          <w:p w14:paraId="50FF4643" w14:textId="67358EF9" w:rsidR="006A6F1A" w:rsidRDefault="006A6F1A" w:rsidP="001D238C">
            <w:pPr>
              <w:jc w:val="both"/>
              <w:rPr>
                <w:ins w:id="414" w:author="Autor"/>
                <w:sz w:val="22"/>
                <w:szCs w:val="22"/>
                <w:lang w:eastAsia="cs-CZ"/>
              </w:rPr>
            </w:pPr>
            <w:r>
              <w:rPr>
                <w:sz w:val="22"/>
                <w:szCs w:val="22"/>
                <w:lang w:eastAsia="cs-CZ"/>
              </w:rPr>
              <w:lastRenderedPageBreak/>
              <w:t>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w:t>
            </w:r>
            <w:r w:rsidR="00020538">
              <w:rPr>
                <w:sz w:val="22"/>
                <w:szCs w:val="22"/>
                <w:lang w:eastAsia="cs-CZ"/>
              </w:rPr>
              <w:t> </w:t>
            </w:r>
            <w:ins w:id="415" w:author="Autor">
              <w:r w:rsidR="00020538">
                <w:rPr>
                  <w:sz w:val="22"/>
                  <w:szCs w:val="22"/>
                  <w:lang w:eastAsia="cs-CZ"/>
                </w:rPr>
                <w:t xml:space="preserve">informácia o zverejnení zaslaná </w:t>
              </w:r>
            </w:ins>
            <w:r w:rsidR="00020538">
              <w:rPr>
                <w:sz w:val="22"/>
                <w:szCs w:val="22"/>
                <w:lang w:eastAsia="cs-CZ"/>
              </w:rPr>
              <w:t xml:space="preserve">na </w:t>
            </w:r>
            <w:del w:id="416" w:author="Autor">
              <w:r>
                <w:rPr>
                  <w:sz w:val="22"/>
                  <w:szCs w:val="22"/>
                  <w:lang w:eastAsia="cs-CZ"/>
                </w:rPr>
                <w:delText>osobitnom mailovom kontakte</w:delText>
              </w:r>
            </w:del>
            <w:ins w:id="417" w:author="Autor">
              <w:r>
                <w:rPr>
                  <w:sz w:val="22"/>
                  <w:szCs w:val="22"/>
                  <w:lang w:eastAsia="cs-CZ"/>
                </w:rPr>
                <w:t>mailov</w:t>
              </w:r>
              <w:r w:rsidR="00020538">
                <w:rPr>
                  <w:sz w:val="22"/>
                  <w:szCs w:val="22"/>
                  <w:lang w:eastAsia="cs-CZ"/>
                </w:rPr>
                <w:t>ý</w:t>
              </w:r>
              <w:r>
                <w:rPr>
                  <w:sz w:val="22"/>
                  <w:szCs w:val="22"/>
                  <w:lang w:eastAsia="cs-CZ"/>
                </w:rPr>
                <w:t xml:space="preserve"> kontakt</w:t>
              </w:r>
            </w:ins>
            <w:r>
              <w:rPr>
                <w:sz w:val="22"/>
                <w:szCs w:val="22"/>
                <w:lang w:eastAsia="cs-CZ"/>
              </w:rPr>
              <w:t xml:space="preserve"> </w:t>
            </w:r>
            <w:r w:rsidR="00632501">
              <w:rPr>
                <w:rStyle w:val="Hypertextovprepojenie"/>
                <w:sz w:val="22"/>
                <w:szCs w:val="22"/>
                <w:lang w:eastAsia="cs-CZ"/>
              </w:rPr>
              <w:fldChar w:fldCharType="begin"/>
            </w:r>
            <w:r w:rsidR="00632501">
              <w:rPr>
                <w:rStyle w:val="Hypertextovprepojenie"/>
                <w:sz w:val="22"/>
                <w:szCs w:val="22"/>
                <w:lang w:eastAsia="cs-CZ"/>
              </w:rPr>
              <w:instrText xml:space="preserve"> HYPERLINK "mailto:zakazkycko@vlada.gov.sk" </w:instrText>
            </w:r>
            <w:r w:rsidR="00632501">
              <w:rPr>
                <w:rStyle w:val="Hypertextovprepojenie"/>
                <w:sz w:val="22"/>
                <w:szCs w:val="22"/>
                <w:lang w:eastAsia="cs-CZ"/>
              </w:rPr>
              <w:fldChar w:fldCharType="separate"/>
            </w:r>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r w:rsidR="00632501">
              <w:rPr>
                <w:rStyle w:val="Hypertextovprepojenie"/>
                <w:sz w:val="22"/>
                <w:szCs w:val="22"/>
                <w:lang w:eastAsia="cs-CZ"/>
              </w:rPr>
              <w:fldChar w:fldCharType="end"/>
            </w:r>
            <w:r>
              <w:rPr>
                <w:sz w:val="22"/>
                <w:szCs w:val="22"/>
                <w:lang w:eastAsia="cs-CZ"/>
              </w:rPr>
              <w:t xml:space="preserve"> </w:t>
            </w:r>
          </w:p>
          <w:p w14:paraId="7AF8400C" w14:textId="77777777" w:rsidR="00020538" w:rsidRDefault="00020538" w:rsidP="001D238C">
            <w:pPr>
              <w:jc w:val="both"/>
              <w:rPr>
                <w:ins w:id="418" w:author="Autor"/>
                <w:sz w:val="22"/>
                <w:szCs w:val="22"/>
                <w:lang w:eastAsia="cs-CZ"/>
              </w:rPr>
            </w:pPr>
          </w:p>
          <w:p w14:paraId="4BD1F0BB" w14:textId="484CA31B" w:rsidR="00020538" w:rsidRPr="00D665F0" w:rsidRDefault="00020538" w:rsidP="00B87D2B">
            <w:pPr>
              <w:jc w:val="both"/>
              <w:rPr>
                <w:sz w:val="22"/>
                <w:szCs w:val="22"/>
                <w:lang w:eastAsia="cs-CZ"/>
              </w:rPr>
              <w:pPrChange w:id="419" w:author="Autor">
                <w:pPr/>
              </w:pPrChange>
            </w:pPr>
            <w:ins w:id="420" w:author="Auto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r>
                <w:rPr>
                  <w:sz w:val="22"/>
                  <w:szCs w:val="22"/>
                  <w:lang w:eastAsia="cs-CZ"/>
                </w:rPr>
                <w:fldChar w:fldCharType="begin"/>
              </w:r>
              <w:r>
                <w:rPr>
                  <w:sz w:val="22"/>
                  <w:szCs w:val="22"/>
                  <w:lang w:eastAsia="cs-CZ"/>
                </w:rPr>
                <w:instrText xml:space="preserve"> HYPERLINK "mailto:</w:instrText>
              </w:r>
              <w:r w:rsidRPr="00020538">
                <w:rPr>
                  <w:sz w:val="22"/>
                  <w:szCs w:val="22"/>
                  <w:lang w:eastAsia="cs-CZ"/>
                </w:rPr>
                <w:instrText>zakazkycko@vlada.gov.sk</w:instrText>
              </w:r>
              <w:r>
                <w:rPr>
                  <w:sz w:val="22"/>
                  <w:szCs w:val="22"/>
                  <w:lang w:eastAsia="cs-CZ"/>
                </w:rPr>
                <w:instrText xml:space="preserve">" </w:instrText>
              </w:r>
              <w:r>
                <w:rPr>
                  <w:sz w:val="22"/>
                  <w:szCs w:val="22"/>
                  <w:lang w:eastAsia="cs-CZ"/>
                </w:rPr>
                <w:fldChar w:fldCharType="separate"/>
              </w:r>
              <w:r w:rsidRPr="005A049B">
                <w:rPr>
                  <w:rStyle w:val="Hypertextovprepojenie"/>
                  <w:sz w:val="22"/>
                  <w:szCs w:val="22"/>
                  <w:lang w:eastAsia="cs-CZ"/>
                </w:rPr>
                <w:t>zakazkycko@vlada.gov.sk</w:t>
              </w:r>
              <w:r>
                <w:rPr>
                  <w:sz w:val="22"/>
                  <w:szCs w:val="22"/>
                  <w:lang w:eastAsia="cs-CZ"/>
                </w:rPr>
                <w:fldChar w:fldCharType="end"/>
              </w:r>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w:t>
              </w:r>
              <w:r w:rsidR="00362F89">
                <w:rPr>
                  <w:sz w:val="22"/>
                  <w:szCs w:val="22"/>
                  <w:lang w:eastAsia="cs-CZ"/>
                </w:rPr>
                <w:t> </w:t>
              </w:r>
              <w:r>
                <w:rPr>
                  <w:sz w:val="22"/>
                  <w:szCs w:val="22"/>
                  <w:lang w:eastAsia="cs-CZ"/>
                </w:rPr>
                <w:t>NFP</w:t>
              </w:r>
              <w:r w:rsidR="00362F89">
                <w:rPr>
                  <w:sz w:val="22"/>
                  <w:szCs w:val="22"/>
                  <w:lang w:eastAsia="cs-CZ"/>
                </w:rPr>
                <w:t>)</w:t>
              </w:r>
              <w:r>
                <w:rPr>
                  <w:sz w:val="22"/>
                  <w:szCs w:val="22"/>
                  <w:lang w:eastAsia="cs-CZ"/>
                </w:rPr>
                <w:t>.</w:t>
              </w:r>
            </w:ins>
          </w:p>
        </w:tc>
      </w:tr>
      <w:tr w:rsidR="006A6F1A" w:rsidRPr="007C3E78" w14:paraId="28B32306"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2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422" w:author="Autor">
            <w:trPr>
              <w:gridAfter w:val="0"/>
            </w:trPr>
          </w:trPrChange>
        </w:trPr>
        <w:tc>
          <w:tcPr>
            <w:tcW w:w="675" w:type="dxa"/>
            <w:shd w:val="clear" w:color="auto" w:fill="auto"/>
            <w:vAlign w:val="center"/>
            <w:tcPrChange w:id="423" w:author="Autor">
              <w:tcPr>
                <w:tcW w:w="675" w:type="dxa"/>
                <w:gridSpan w:val="2"/>
                <w:shd w:val="clear" w:color="auto" w:fill="auto"/>
                <w:vAlign w:val="center"/>
              </w:tcPr>
            </w:tcPrChange>
          </w:tcPr>
          <w:p w14:paraId="2192E00D" w14:textId="77777777" w:rsidR="006A6F1A" w:rsidRPr="007C3E78" w:rsidRDefault="006A6F1A" w:rsidP="00B87D2B">
            <w:pPr>
              <w:jc w:val="both"/>
              <w:rPr>
                <w:sz w:val="22"/>
                <w:szCs w:val="22"/>
                <w:lang w:eastAsia="cs-CZ"/>
              </w:rPr>
              <w:pPrChange w:id="424" w:author="Autor">
                <w:pPr>
                  <w:jc w:val="center"/>
                </w:pPr>
              </w:pPrChange>
            </w:pPr>
            <w:r w:rsidRPr="007C3E78">
              <w:rPr>
                <w:sz w:val="22"/>
                <w:szCs w:val="22"/>
                <w:lang w:eastAsia="cs-CZ"/>
              </w:rPr>
              <w:lastRenderedPageBreak/>
              <w:t>2</w:t>
            </w:r>
          </w:p>
        </w:tc>
        <w:tc>
          <w:tcPr>
            <w:tcW w:w="3720" w:type="dxa"/>
            <w:shd w:val="clear" w:color="auto" w:fill="auto"/>
            <w:tcPrChange w:id="425" w:author="Autor">
              <w:tcPr>
                <w:tcW w:w="3720" w:type="dxa"/>
                <w:gridSpan w:val="2"/>
                <w:shd w:val="clear" w:color="auto" w:fill="auto"/>
              </w:tcPr>
            </w:tcPrChange>
          </w:tcPr>
          <w:p w14:paraId="1AAA0F58" w14:textId="77777777" w:rsidR="006A6F1A" w:rsidRPr="007C3E78" w:rsidRDefault="006A6F1A" w:rsidP="00B87D2B">
            <w:pPr>
              <w:jc w:val="both"/>
              <w:rPr>
                <w:sz w:val="22"/>
                <w:szCs w:val="22"/>
                <w:lang w:eastAsia="cs-CZ"/>
              </w:rPr>
              <w:pPrChange w:id="426" w:author="Autor">
                <w:pPr/>
              </w:pPrChange>
            </w:pPr>
            <w:r w:rsidRPr="007C3E78">
              <w:rPr>
                <w:sz w:val="22"/>
                <w:szCs w:val="22"/>
                <w:lang w:eastAsia="cs-CZ"/>
              </w:rPr>
              <w:t>Nedovolené rozdelenie predmetu zákazky alebo nedovolené spájanie predmetov zákaziek</w:t>
            </w:r>
          </w:p>
        </w:tc>
        <w:tc>
          <w:tcPr>
            <w:tcW w:w="6379" w:type="dxa"/>
            <w:shd w:val="clear" w:color="auto" w:fill="auto"/>
            <w:tcPrChange w:id="427" w:author="Autor">
              <w:tcPr>
                <w:tcW w:w="6379" w:type="dxa"/>
                <w:gridSpan w:val="2"/>
                <w:shd w:val="clear" w:color="auto" w:fill="auto"/>
              </w:tcPr>
            </w:tcPrChange>
          </w:tcPr>
          <w:p w14:paraId="091B546D" w14:textId="77777777" w:rsidR="006A6F1A" w:rsidRPr="007C3E78" w:rsidRDefault="006A6F1A" w:rsidP="0002053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w:t>
            </w:r>
            <w:r w:rsidRPr="007C3E78">
              <w:rPr>
                <w:sz w:val="22"/>
                <w:szCs w:val="22"/>
                <w:lang w:eastAsia="cs-CZ"/>
              </w:rPr>
              <w:lastRenderedPageBreak/>
              <w:t xml:space="preserve">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020538">
            <w:pPr>
              <w:jc w:val="both"/>
              <w:rPr>
                <w:sz w:val="22"/>
                <w:szCs w:val="22"/>
                <w:lang w:eastAsia="cs-CZ"/>
              </w:rPr>
            </w:pPr>
          </w:p>
          <w:p w14:paraId="42BE6B55" w14:textId="0A155046" w:rsidR="006A6F1A"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6EB53AE9" w14:textId="3C9D5169" w:rsidR="003F0D36" w:rsidRDefault="003F0D36" w:rsidP="00020538">
            <w:pPr>
              <w:jc w:val="both"/>
              <w:rPr>
                <w:sz w:val="22"/>
                <w:szCs w:val="22"/>
                <w:lang w:eastAsia="cs-CZ"/>
              </w:rPr>
            </w:pPr>
          </w:p>
          <w:p w14:paraId="7A48F2CC" w14:textId="3F9195DF" w:rsidR="003F0D36" w:rsidRPr="007C3E78" w:rsidRDefault="003F0D36" w:rsidP="00020538">
            <w:pPr>
              <w:jc w:val="both"/>
              <w:rPr>
                <w:ins w:id="428" w:author="Autor"/>
                <w:sz w:val="22"/>
                <w:szCs w:val="22"/>
                <w:lang w:eastAsia="cs-CZ"/>
              </w:rPr>
            </w:pPr>
            <w:ins w:id="429" w:author="Auto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15 000 eur, realizoval 2 zákazky do 15 000 eur.   </w:t>
              </w:r>
            </w:ins>
          </w:p>
          <w:p w14:paraId="1E288681" w14:textId="77777777" w:rsidR="006A6F1A" w:rsidRPr="007C3E78" w:rsidRDefault="006A6F1A" w:rsidP="00020538">
            <w:pPr>
              <w:jc w:val="both"/>
              <w:rPr>
                <w:ins w:id="430" w:author="Autor"/>
                <w:sz w:val="22"/>
                <w:szCs w:val="22"/>
                <w:lang w:eastAsia="cs-CZ"/>
              </w:rPr>
            </w:pPr>
          </w:p>
          <w:p w14:paraId="13BCC88D"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020538">
            <w:pPr>
              <w:jc w:val="both"/>
              <w:rPr>
                <w:sz w:val="22"/>
                <w:szCs w:val="22"/>
                <w:lang w:eastAsia="cs-CZ"/>
              </w:rPr>
            </w:pPr>
          </w:p>
          <w:p w14:paraId="125D759E" w14:textId="77777777" w:rsidR="006A6F1A" w:rsidRPr="007C3E78" w:rsidRDefault="006A6F1A" w:rsidP="0002053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B87D2B">
            <w:pPr>
              <w:jc w:val="both"/>
              <w:rPr>
                <w:sz w:val="22"/>
                <w:szCs w:val="22"/>
                <w:lang w:eastAsia="cs-CZ"/>
              </w:rPr>
              <w:pPrChange w:id="431" w:author="Autor">
                <w:pPr/>
              </w:pPrChange>
            </w:pPr>
          </w:p>
        </w:tc>
        <w:tc>
          <w:tcPr>
            <w:tcW w:w="3260" w:type="dxa"/>
            <w:shd w:val="clear" w:color="auto" w:fill="auto"/>
            <w:tcPrChange w:id="432" w:author="Autor">
              <w:tcPr>
                <w:tcW w:w="3260" w:type="dxa"/>
                <w:gridSpan w:val="2"/>
                <w:shd w:val="clear" w:color="auto" w:fill="auto"/>
              </w:tcPr>
            </w:tcPrChange>
          </w:tcPr>
          <w:p w14:paraId="60254CDE" w14:textId="39ADA5F7" w:rsidR="003F0D36" w:rsidRPr="00AB2DF3" w:rsidRDefault="006A6F1A" w:rsidP="003F0D36">
            <w:pPr>
              <w:jc w:val="both"/>
              <w:rPr>
                <w:ins w:id="433" w:author="Autor"/>
                <w:sz w:val="22"/>
                <w:szCs w:val="22"/>
                <w:lang w:eastAsia="cs-CZ"/>
              </w:rPr>
            </w:pPr>
            <w:r w:rsidRPr="007C3E78">
              <w:rPr>
                <w:sz w:val="22"/>
                <w:szCs w:val="22"/>
                <w:lang w:eastAsia="cs-CZ"/>
              </w:rPr>
              <w:lastRenderedPageBreak/>
              <w:t>100 %  - vzťahuje sa na každú z rozdelených zákaziek</w:t>
            </w:r>
            <w:ins w:id="434" w:author="Autor">
              <w:r w:rsidR="003F0D36">
                <w:rPr>
                  <w:sz w:val="22"/>
                  <w:szCs w:val="22"/>
                  <w:lang w:eastAsia="cs-CZ"/>
                </w:rPr>
                <w:t>, ktorá nebola zverejnená pred uplynutím lehoty na predkladanie ponúk.</w:t>
              </w:r>
            </w:ins>
          </w:p>
          <w:p w14:paraId="13CE9B65" w14:textId="77777777" w:rsidR="006A6F1A" w:rsidRPr="007C3E78" w:rsidRDefault="006A6F1A" w:rsidP="00B87D2B">
            <w:pPr>
              <w:jc w:val="both"/>
              <w:rPr>
                <w:sz w:val="22"/>
                <w:szCs w:val="22"/>
                <w:lang w:eastAsia="cs-CZ"/>
              </w:rPr>
              <w:pPrChange w:id="435" w:author="Autor">
                <w:pPr/>
              </w:pPrChange>
            </w:pPr>
          </w:p>
          <w:p w14:paraId="782C29CF" w14:textId="77777777" w:rsidR="006A6F1A" w:rsidRPr="007C3E78" w:rsidRDefault="006A6F1A" w:rsidP="00B87D2B">
            <w:pPr>
              <w:jc w:val="both"/>
              <w:rPr>
                <w:sz w:val="22"/>
                <w:szCs w:val="22"/>
                <w:lang w:eastAsia="cs-CZ"/>
              </w:rPr>
              <w:pPrChange w:id="436" w:author="Autor">
                <w:pPr/>
              </w:pPrChange>
            </w:pPr>
          </w:p>
          <w:p w14:paraId="514CEC46" w14:textId="0CBAE743" w:rsidR="006A6F1A" w:rsidRPr="007C3E78" w:rsidRDefault="006A6F1A" w:rsidP="00B87D2B">
            <w:pPr>
              <w:jc w:val="both"/>
              <w:rPr>
                <w:sz w:val="22"/>
                <w:szCs w:val="22"/>
                <w:lang w:eastAsia="cs-CZ"/>
              </w:rPr>
              <w:pPrChange w:id="437" w:author="Autor">
                <w:pPr/>
              </w:pPrChange>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w:t>
            </w:r>
            <w:del w:id="438" w:author="Autor">
              <w:r w:rsidRPr="007C3E78">
                <w:rPr>
                  <w:sz w:val="22"/>
                  <w:szCs w:val="22"/>
                  <w:lang w:eastAsia="cs-CZ"/>
                </w:rPr>
                <w:delText>.</w:delText>
              </w:r>
            </w:del>
            <w:ins w:id="439" w:author="Autor">
              <w:r w:rsidR="003F0D36">
                <w:rPr>
                  <w:sz w:val="22"/>
                  <w:szCs w:val="22"/>
                  <w:lang w:eastAsia="cs-CZ"/>
                </w:rPr>
                <w:t xml:space="preserve">: </w:t>
              </w:r>
              <w:r w:rsidR="003F0D36" w:rsidRPr="007F025C">
                <w:rPr>
                  <w:sz w:val="22"/>
                  <w:szCs w:val="22"/>
                  <w:lang w:eastAsia="cs-CZ"/>
                </w:rPr>
                <w:t>v prípade zákaziek, v rámci ktorých bol obídený postup zadávania nadlimitnej alebo podlimitnej zákazky, ale zadávanie zákazky s nízkou hodnotou bolo korektne zverejnené na webovom sídle prijímateľa a informácia o zverejnení zaslaná na mailový kontakt zakazkycko@vlada.gov.sk;</w:t>
              </w:r>
            </w:ins>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B87D2B">
            <w:pPr>
              <w:jc w:val="both"/>
              <w:rPr>
                <w:sz w:val="22"/>
                <w:szCs w:val="22"/>
                <w:lang w:eastAsia="cs-CZ"/>
              </w:rPr>
              <w:pPrChange w:id="440" w:author="Autor">
                <w:pPr/>
              </w:pPrChange>
            </w:pPr>
          </w:p>
          <w:p w14:paraId="1EFFFA04" w14:textId="77777777" w:rsidR="006A6F1A" w:rsidRPr="007C3E78" w:rsidRDefault="006A6F1A" w:rsidP="00B87D2B">
            <w:pPr>
              <w:jc w:val="both"/>
              <w:rPr>
                <w:sz w:val="22"/>
                <w:szCs w:val="22"/>
                <w:lang w:eastAsia="cs-CZ"/>
              </w:rPr>
              <w:pPrChange w:id="441" w:author="Autor">
                <w:pPr/>
              </w:pPrChange>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B87D2B">
            <w:pPr>
              <w:jc w:val="both"/>
              <w:rPr>
                <w:sz w:val="22"/>
                <w:szCs w:val="22"/>
                <w:lang w:eastAsia="cs-CZ"/>
              </w:rPr>
              <w:pPrChange w:id="442" w:author="Autor">
                <w:pPr/>
              </w:pPrChange>
            </w:pPr>
          </w:p>
          <w:p w14:paraId="40842603" w14:textId="7946B207" w:rsidR="006A6F1A" w:rsidRPr="007C3E78" w:rsidRDefault="006A6F1A" w:rsidP="00B87D2B">
            <w:pPr>
              <w:jc w:val="both"/>
              <w:rPr>
                <w:sz w:val="22"/>
                <w:szCs w:val="22"/>
                <w:lang w:eastAsia="cs-CZ"/>
              </w:rPr>
              <w:pPrChange w:id="443" w:author="Autor">
                <w:pPr/>
              </w:pPrChange>
            </w:pPr>
            <w:r w:rsidRPr="007C3E78">
              <w:rPr>
                <w:sz w:val="22"/>
                <w:szCs w:val="22"/>
                <w:lang w:eastAsia="cs-CZ"/>
              </w:rPr>
              <w:t xml:space="preserve">10% </w:t>
            </w:r>
            <w:del w:id="444" w:author="Autor">
              <w:r w:rsidRPr="007C3E78">
                <w:rPr>
                  <w:sz w:val="22"/>
                  <w:szCs w:val="22"/>
                  <w:lang w:eastAsia="cs-CZ"/>
                </w:rPr>
                <w:delText>-</w:delText>
              </w:r>
            </w:del>
            <w:ins w:id="445" w:author="Autor">
              <w:r w:rsidR="00362F89">
                <w:rPr>
                  <w:sz w:val="22"/>
                  <w:szCs w:val="22"/>
                  <w:lang w:eastAsia="cs-CZ"/>
                </w:rPr>
                <w:t>sa uplatní</w:t>
              </w:r>
            </w:ins>
            <w:r w:rsidR="00362F89">
              <w:rPr>
                <w:sz w:val="22"/>
                <w:szCs w:val="22"/>
                <w:lang w:eastAsia="cs-CZ"/>
              </w:rPr>
              <w:t xml:space="preserve"> </w:t>
            </w:r>
            <w:r w:rsidRPr="007C3E78">
              <w:rPr>
                <w:sz w:val="22"/>
                <w:szCs w:val="22"/>
                <w:lang w:eastAsia="cs-CZ"/>
              </w:rPr>
              <w:t>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4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447" w:author="Autor">
            <w:trPr>
              <w:gridAfter w:val="0"/>
            </w:trPr>
          </w:trPrChange>
        </w:trPr>
        <w:tc>
          <w:tcPr>
            <w:tcW w:w="675" w:type="dxa"/>
            <w:shd w:val="clear" w:color="auto" w:fill="auto"/>
            <w:vAlign w:val="center"/>
            <w:tcPrChange w:id="448" w:author="Autor">
              <w:tcPr>
                <w:tcW w:w="675" w:type="dxa"/>
                <w:gridSpan w:val="2"/>
                <w:shd w:val="clear" w:color="auto" w:fill="auto"/>
                <w:vAlign w:val="center"/>
              </w:tcPr>
            </w:tcPrChange>
          </w:tcPr>
          <w:p w14:paraId="7B53602A" w14:textId="77777777" w:rsidR="006A6F1A" w:rsidRPr="007C3E78" w:rsidRDefault="006A6F1A" w:rsidP="00B87D2B">
            <w:pPr>
              <w:jc w:val="both"/>
              <w:rPr>
                <w:sz w:val="22"/>
                <w:szCs w:val="22"/>
                <w:lang w:eastAsia="cs-CZ"/>
              </w:rPr>
              <w:pPrChange w:id="449" w:author="Autor">
                <w:pPr>
                  <w:jc w:val="center"/>
                </w:pPr>
              </w:pPrChange>
            </w:pPr>
            <w:r w:rsidRPr="007C3E78">
              <w:rPr>
                <w:sz w:val="22"/>
                <w:szCs w:val="22"/>
                <w:lang w:eastAsia="cs-CZ"/>
              </w:rPr>
              <w:lastRenderedPageBreak/>
              <w:t>3</w:t>
            </w:r>
          </w:p>
        </w:tc>
        <w:tc>
          <w:tcPr>
            <w:tcW w:w="3720" w:type="dxa"/>
            <w:shd w:val="clear" w:color="auto" w:fill="auto"/>
            <w:tcPrChange w:id="450" w:author="Autor">
              <w:tcPr>
                <w:tcW w:w="3720" w:type="dxa"/>
                <w:gridSpan w:val="2"/>
                <w:shd w:val="clear" w:color="auto" w:fill="auto"/>
              </w:tcPr>
            </w:tcPrChange>
          </w:tcPr>
          <w:p w14:paraId="489D13EF" w14:textId="77777777" w:rsidR="006A6F1A" w:rsidRPr="007C3E78" w:rsidRDefault="006A6F1A" w:rsidP="00B87D2B">
            <w:pPr>
              <w:jc w:val="both"/>
              <w:rPr>
                <w:sz w:val="22"/>
                <w:szCs w:val="22"/>
                <w:lang w:eastAsia="cs-CZ"/>
              </w:rPr>
              <w:pPrChange w:id="451" w:author="Autor">
                <w:pPr/>
              </w:pPrChange>
            </w:pPr>
            <w:r w:rsidRPr="007C3E78">
              <w:rPr>
                <w:sz w:val="22"/>
                <w:szCs w:val="22"/>
                <w:lang w:eastAsia="cs-CZ"/>
              </w:rPr>
              <w:t xml:space="preserve">Nedodržanie minimálnej zákonnej lehoty na predkladanie ponúk </w:t>
            </w:r>
          </w:p>
          <w:p w14:paraId="4D128839" w14:textId="77777777" w:rsidR="006A6F1A" w:rsidRPr="007C3E78" w:rsidRDefault="006A6F1A" w:rsidP="00B87D2B">
            <w:pPr>
              <w:jc w:val="both"/>
              <w:rPr>
                <w:sz w:val="22"/>
                <w:szCs w:val="22"/>
                <w:lang w:eastAsia="cs-CZ"/>
              </w:rPr>
              <w:pPrChange w:id="452" w:author="Autor">
                <w:pPr/>
              </w:pPrChange>
            </w:pPr>
          </w:p>
          <w:p w14:paraId="5B00C8B9" w14:textId="77777777" w:rsidR="006A6F1A" w:rsidRPr="007C3E78" w:rsidRDefault="006A6F1A" w:rsidP="00B87D2B">
            <w:pPr>
              <w:jc w:val="both"/>
              <w:rPr>
                <w:sz w:val="22"/>
                <w:szCs w:val="22"/>
                <w:lang w:eastAsia="cs-CZ"/>
              </w:rPr>
              <w:pPrChange w:id="453" w:author="Autor">
                <w:pPr/>
              </w:pPrChange>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5"/>
            </w:r>
          </w:p>
        </w:tc>
        <w:tc>
          <w:tcPr>
            <w:tcW w:w="6379" w:type="dxa"/>
            <w:shd w:val="clear" w:color="auto" w:fill="auto"/>
            <w:tcPrChange w:id="454" w:author="Autor">
              <w:tcPr>
                <w:tcW w:w="6379" w:type="dxa"/>
                <w:gridSpan w:val="2"/>
                <w:shd w:val="clear" w:color="auto" w:fill="auto"/>
              </w:tcPr>
            </w:tcPrChange>
          </w:tcPr>
          <w:p w14:paraId="48214F20" w14:textId="77777777" w:rsidR="006A6F1A" w:rsidRPr="007C3E78" w:rsidRDefault="006A6F1A" w:rsidP="00020538">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020538">
            <w:pPr>
              <w:jc w:val="both"/>
              <w:rPr>
                <w:sz w:val="22"/>
                <w:szCs w:val="22"/>
                <w:lang w:eastAsia="cs-CZ"/>
              </w:rPr>
            </w:pPr>
          </w:p>
          <w:p w14:paraId="3C2E9FFE"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Change w:id="455" w:author="Autor">
              <w:tcPr>
                <w:tcW w:w="3260" w:type="dxa"/>
                <w:gridSpan w:val="2"/>
                <w:shd w:val="clear" w:color="auto" w:fill="auto"/>
              </w:tcPr>
            </w:tcPrChange>
          </w:tcPr>
          <w:p w14:paraId="63BCB92D" w14:textId="77777777" w:rsidR="006A6F1A" w:rsidRPr="007C3E78" w:rsidRDefault="006A6F1A" w:rsidP="00B87D2B">
            <w:pPr>
              <w:jc w:val="both"/>
              <w:rPr>
                <w:sz w:val="22"/>
                <w:szCs w:val="22"/>
                <w:lang w:eastAsia="cs-CZ"/>
              </w:rPr>
              <w:pPrChange w:id="456" w:author="Autor">
                <w:pPr/>
              </w:pPrChange>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B87D2B">
            <w:pPr>
              <w:jc w:val="both"/>
              <w:rPr>
                <w:sz w:val="22"/>
                <w:szCs w:val="22"/>
                <w:lang w:eastAsia="cs-CZ"/>
              </w:rPr>
              <w:pPrChange w:id="457" w:author="Autor">
                <w:pPr/>
              </w:pPrChange>
            </w:pPr>
          </w:p>
          <w:p w14:paraId="04B27A0B" w14:textId="77777777" w:rsidR="006A6F1A" w:rsidRPr="007C3E78" w:rsidRDefault="006A6F1A" w:rsidP="00B87D2B">
            <w:pPr>
              <w:jc w:val="both"/>
              <w:rPr>
                <w:sz w:val="22"/>
                <w:szCs w:val="22"/>
                <w:lang w:eastAsia="cs-CZ"/>
              </w:rPr>
              <w:pPrChange w:id="458" w:author="Autor">
                <w:pPr/>
              </w:pPrChange>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B87D2B">
            <w:pPr>
              <w:jc w:val="both"/>
              <w:rPr>
                <w:sz w:val="22"/>
                <w:szCs w:val="22"/>
                <w:lang w:eastAsia="cs-CZ"/>
              </w:rPr>
              <w:pPrChange w:id="459" w:author="Autor">
                <w:pPr/>
              </w:pPrChange>
            </w:pPr>
          </w:p>
          <w:p w14:paraId="0C4BC0C9" w14:textId="77777777" w:rsidR="006A6F1A" w:rsidRPr="007C3E78" w:rsidRDefault="006A6F1A" w:rsidP="00B87D2B">
            <w:pPr>
              <w:jc w:val="both"/>
              <w:rPr>
                <w:sz w:val="22"/>
                <w:szCs w:val="22"/>
                <w:lang w:eastAsia="cs-CZ"/>
              </w:rPr>
              <w:pPrChange w:id="460" w:author="Autor">
                <w:pPr/>
              </w:pPrChange>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6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462" w:author="Autor">
            <w:trPr>
              <w:gridAfter w:val="0"/>
            </w:trPr>
          </w:trPrChange>
        </w:trPr>
        <w:tc>
          <w:tcPr>
            <w:tcW w:w="675" w:type="dxa"/>
            <w:shd w:val="clear" w:color="auto" w:fill="auto"/>
            <w:vAlign w:val="center"/>
            <w:tcPrChange w:id="463" w:author="Autor">
              <w:tcPr>
                <w:tcW w:w="675" w:type="dxa"/>
                <w:gridSpan w:val="2"/>
                <w:shd w:val="clear" w:color="auto" w:fill="auto"/>
                <w:vAlign w:val="center"/>
              </w:tcPr>
            </w:tcPrChange>
          </w:tcPr>
          <w:p w14:paraId="2A0558F2" w14:textId="77777777" w:rsidR="006A6F1A" w:rsidRPr="007C3E78" w:rsidRDefault="006A6F1A" w:rsidP="00B87D2B">
            <w:pPr>
              <w:jc w:val="both"/>
              <w:rPr>
                <w:sz w:val="22"/>
                <w:szCs w:val="22"/>
                <w:lang w:eastAsia="cs-CZ"/>
              </w:rPr>
              <w:pPrChange w:id="464" w:author="Autor">
                <w:pPr>
                  <w:jc w:val="center"/>
                </w:pPr>
              </w:pPrChange>
            </w:pPr>
            <w:r w:rsidRPr="007C3E78">
              <w:rPr>
                <w:sz w:val="22"/>
                <w:szCs w:val="22"/>
                <w:lang w:eastAsia="cs-CZ"/>
              </w:rPr>
              <w:t>4</w:t>
            </w:r>
          </w:p>
        </w:tc>
        <w:tc>
          <w:tcPr>
            <w:tcW w:w="3720" w:type="dxa"/>
            <w:shd w:val="clear" w:color="auto" w:fill="auto"/>
            <w:tcPrChange w:id="465" w:author="Autor">
              <w:tcPr>
                <w:tcW w:w="3720" w:type="dxa"/>
                <w:gridSpan w:val="2"/>
                <w:shd w:val="clear" w:color="auto" w:fill="auto"/>
              </w:tcPr>
            </w:tcPrChange>
          </w:tcPr>
          <w:p w14:paraId="2A321468" w14:textId="77777777" w:rsidR="006A6F1A" w:rsidRPr="007C3E78" w:rsidRDefault="006A6F1A" w:rsidP="00B87D2B">
            <w:pPr>
              <w:jc w:val="both"/>
              <w:rPr>
                <w:sz w:val="22"/>
                <w:szCs w:val="22"/>
                <w:lang w:eastAsia="cs-CZ"/>
              </w:rPr>
              <w:pPrChange w:id="466" w:author="Autor">
                <w:pPr/>
              </w:pPrChange>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Change w:id="467" w:author="Autor">
              <w:tcPr>
                <w:tcW w:w="6379" w:type="dxa"/>
                <w:gridSpan w:val="2"/>
                <w:shd w:val="clear" w:color="auto" w:fill="auto"/>
              </w:tcPr>
            </w:tcPrChange>
          </w:tcPr>
          <w:p w14:paraId="5E45A11D" w14:textId="77777777" w:rsidR="006A6F1A" w:rsidRPr="007C3E78" w:rsidRDefault="006A6F1A" w:rsidP="00020538">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020538">
            <w:pPr>
              <w:jc w:val="both"/>
              <w:rPr>
                <w:sz w:val="22"/>
                <w:szCs w:val="22"/>
                <w:lang w:eastAsia="cs-CZ"/>
              </w:rPr>
            </w:pPr>
          </w:p>
          <w:p w14:paraId="08DBCCB9" w14:textId="77777777" w:rsidR="006A6F1A" w:rsidRPr="007C3E78" w:rsidRDefault="006A6F1A" w:rsidP="00020538">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w:t>
            </w:r>
            <w:r w:rsidRPr="007C3E78">
              <w:rPr>
                <w:sz w:val="22"/>
                <w:szCs w:val="22"/>
                <w:lang w:eastAsia="cs-CZ"/>
              </w:rPr>
              <w:lastRenderedPageBreak/>
              <w:t>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Change w:id="468" w:author="Autor">
              <w:tcPr>
                <w:tcW w:w="3260" w:type="dxa"/>
                <w:gridSpan w:val="2"/>
                <w:shd w:val="clear" w:color="auto" w:fill="auto"/>
              </w:tcPr>
            </w:tcPrChange>
          </w:tcPr>
          <w:p w14:paraId="7349939F" w14:textId="77777777" w:rsidR="006A6F1A" w:rsidRPr="007C3E78" w:rsidRDefault="006A6F1A" w:rsidP="00B87D2B">
            <w:pPr>
              <w:jc w:val="both"/>
              <w:rPr>
                <w:sz w:val="22"/>
                <w:szCs w:val="22"/>
                <w:lang w:eastAsia="cs-CZ"/>
              </w:rPr>
              <w:pPrChange w:id="469" w:author="Autor">
                <w:pPr/>
              </w:pPrChange>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B87D2B">
            <w:pPr>
              <w:jc w:val="both"/>
              <w:rPr>
                <w:sz w:val="22"/>
                <w:szCs w:val="22"/>
                <w:lang w:eastAsia="cs-CZ"/>
              </w:rPr>
              <w:pPrChange w:id="470" w:author="Autor">
                <w:pPr/>
              </w:pPrChange>
            </w:pPr>
          </w:p>
          <w:p w14:paraId="6E33754F" w14:textId="77777777" w:rsidR="006A6F1A" w:rsidRPr="007C3E78" w:rsidRDefault="006A6F1A" w:rsidP="00B87D2B">
            <w:pPr>
              <w:jc w:val="both"/>
              <w:rPr>
                <w:sz w:val="22"/>
                <w:szCs w:val="22"/>
                <w:lang w:eastAsia="cs-CZ"/>
              </w:rPr>
              <w:pPrChange w:id="471" w:author="Autor">
                <w:pPr/>
              </w:pPrChange>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B87D2B">
            <w:pPr>
              <w:jc w:val="both"/>
              <w:rPr>
                <w:sz w:val="22"/>
                <w:szCs w:val="22"/>
                <w:lang w:eastAsia="cs-CZ"/>
              </w:rPr>
              <w:pPrChange w:id="472" w:author="Autor">
                <w:pPr/>
              </w:pPrChange>
            </w:pPr>
          </w:p>
          <w:p w14:paraId="72762297" w14:textId="77777777" w:rsidR="006A6F1A" w:rsidRPr="007C3E78" w:rsidRDefault="006A6F1A" w:rsidP="00B87D2B">
            <w:pPr>
              <w:jc w:val="both"/>
              <w:rPr>
                <w:sz w:val="22"/>
                <w:szCs w:val="22"/>
                <w:lang w:eastAsia="cs-CZ"/>
              </w:rPr>
              <w:pPrChange w:id="473" w:author="Autor">
                <w:pPr/>
              </w:pPrChange>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3919EB19" w14:textId="77777777" w:rsidR="006A6F1A" w:rsidRPr="007C3E78" w:rsidRDefault="006A6F1A" w:rsidP="00B87D2B">
            <w:pPr>
              <w:jc w:val="both"/>
              <w:rPr>
                <w:sz w:val="22"/>
                <w:szCs w:val="22"/>
                <w:lang w:eastAsia="cs-CZ"/>
              </w:rPr>
              <w:pPrChange w:id="474" w:author="Autor">
                <w:pPr/>
              </w:pPrChange>
            </w:pPr>
          </w:p>
        </w:tc>
      </w:tr>
      <w:tr w:rsidR="006A6F1A" w:rsidRPr="007C3E78" w14:paraId="439C7D55"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75"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476" w:author="Autor">
            <w:trPr>
              <w:gridAfter w:val="0"/>
            </w:trPr>
          </w:trPrChange>
        </w:trPr>
        <w:tc>
          <w:tcPr>
            <w:tcW w:w="675" w:type="dxa"/>
            <w:shd w:val="clear" w:color="auto" w:fill="auto"/>
            <w:vAlign w:val="center"/>
            <w:tcPrChange w:id="477" w:author="Autor">
              <w:tcPr>
                <w:tcW w:w="675" w:type="dxa"/>
                <w:gridSpan w:val="2"/>
                <w:shd w:val="clear" w:color="auto" w:fill="auto"/>
                <w:vAlign w:val="center"/>
              </w:tcPr>
            </w:tcPrChange>
          </w:tcPr>
          <w:p w14:paraId="343563AF" w14:textId="77777777" w:rsidR="006A6F1A" w:rsidRPr="007C3E78" w:rsidRDefault="006A6F1A" w:rsidP="00B87D2B">
            <w:pPr>
              <w:jc w:val="both"/>
              <w:rPr>
                <w:sz w:val="22"/>
                <w:szCs w:val="22"/>
                <w:lang w:eastAsia="cs-CZ"/>
              </w:rPr>
              <w:pPrChange w:id="478" w:author="Autor">
                <w:pPr>
                  <w:jc w:val="center"/>
                </w:pPr>
              </w:pPrChange>
            </w:pPr>
            <w:r w:rsidRPr="007C3E78">
              <w:rPr>
                <w:sz w:val="22"/>
                <w:szCs w:val="22"/>
                <w:lang w:eastAsia="cs-CZ"/>
              </w:rPr>
              <w:lastRenderedPageBreak/>
              <w:t>5</w:t>
            </w:r>
          </w:p>
        </w:tc>
        <w:tc>
          <w:tcPr>
            <w:tcW w:w="3720" w:type="dxa"/>
            <w:shd w:val="clear" w:color="auto" w:fill="auto"/>
            <w:tcPrChange w:id="479" w:author="Autor">
              <w:tcPr>
                <w:tcW w:w="3720" w:type="dxa"/>
                <w:gridSpan w:val="2"/>
                <w:shd w:val="clear" w:color="auto" w:fill="auto"/>
              </w:tcPr>
            </w:tcPrChange>
          </w:tcPr>
          <w:p w14:paraId="7F3DF37B" w14:textId="77777777" w:rsidR="006A6F1A" w:rsidRPr="007C3E78" w:rsidRDefault="006A6F1A" w:rsidP="00B87D2B">
            <w:pPr>
              <w:jc w:val="both"/>
              <w:rPr>
                <w:sz w:val="22"/>
                <w:szCs w:val="22"/>
                <w:lang w:eastAsia="cs-CZ"/>
              </w:rPr>
              <w:pPrChange w:id="480" w:author="Autor">
                <w:pPr/>
              </w:pPrChange>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6"/>
            </w:r>
          </w:p>
        </w:tc>
        <w:tc>
          <w:tcPr>
            <w:tcW w:w="6379" w:type="dxa"/>
            <w:shd w:val="clear" w:color="auto" w:fill="auto"/>
            <w:tcPrChange w:id="481" w:author="Autor">
              <w:tcPr>
                <w:tcW w:w="6379" w:type="dxa"/>
                <w:gridSpan w:val="2"/>
                <w:shd w:val="clear" w:color="auto" w:fill="auto"/>
              </w:tcPr>
            </w:tcPrChange>
          </w:tcPr>
          <w:p w14:paraId="66AC619F" w14:textId="77777777" w:rsidR="006A6F1A" w:rsidRPr="007C3E78" w:rsidRDefault="006A6F1A" w:rsidP="0002053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Change w:id="482" w:author="Autor">
              <w:tcPr>
                <w:tcW w:w="3260" w:type="dxa"/>
                <w:gridSpan w:val="2"/>
                <w:shd w:val="clear" w:color="auto" w:fill="auto"/>
              </w:tcPr>
            </w:tcPrChange>
          </w:tcPr>
          <w:p w14:paraId="7E2A0652" w14:textId="77777777" w:rsidR="006A6F1A" w:rsidRPr="007C3E78" w:rsidRDefault="006A6F1A" w:rsidP="00B87D2B">
            <w:pPr>
              <w:jc w:val="both"/>
              <w:rPr>
                <w:sz w:val="22"/>
                <w:szCs w:val="22"/>
                <w:lang w:eastAsia="cs-CZ"/>
              </w:rPr>
              <w:pPrChange w:id="483" w:author="Autor">
                <w:pPr/>
              </w:pPrChange>
            </w:pPr>
            <w:r w:rsidRPr="007C3E78">
              <w:rPr>
                <w:sz w:val="22"/>
                <w:szCs w:val="22"/>
                <w:lang w:eastAsia="cs-CZ"/>
              </w:rPr>
              <w:t xml:space="preserve">10 % </w:t>
            </w:r>
          </w:p>
          <w:p w14:paraId="2D4177C5" w14:textId="77777777" w:rsidR="006A6F1A" w:rsidRPr="007C3E78" w:rsidRDefault="006A6F1A" w:rsidP="00B87D2B">
            <w:pPr>
              <w:jc w:val="both"/>
              <w:rPr>
                <w:sz w:val="22"/>
                <w:szCs w:val="22"/>
                <w:lang w:eastAsia="cs-CZ"/>
              </w:rPr>
              <w:pPrChange w:id="484" w:author="Autor">
                <w:pPr/>
              </w:pPrChange>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85"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486" w:author="Autor">
            <w:trPr>
              <w:gridAfter w:val="0"/>
            </w:trPr>
          </w:trPrChange>
        </w:trPr>
        <w:tc>
          <w:tcPr>
            <w:tcW w:w="675" w:type="dxa"/>
            <w:shd w:val="clear" w:color="auto" w:fill="auto"/>
            <w:vAlign w:val="center"/>
            <w:tcPrChange w:id="487" w:author="Autor">
              <w:tcPr>
                <w:tcW w:w="675" w:type="dxa"/>
                <w:gridSpan w:val="2"/>
                <w:shd w:val="clear" w:color="auto" w:fill="auto"/>
                <w:vAlign w:val="center"/>
              </w:tcPr>
            </w:tcPrChange>
          </w:tcPr>
          <w:p w14:paraId="65810BA1" w14:textId="77777777" w:rsidR="006A6F1A" w:rsidRPr="007C3E78" w:rsidRDefault="006A6F1A" w:rsidP="00B87D2B">
            <w:pPr>
              <w:jc w:val="both"/>
              <w:rPr>
                <w:sz w:val="22"/>
                <w:szCs w:val="22"/>
                <w:lang w:eastAsia="cs-CZ"/>
              </w:rPr>
              <w:pPrChange w:id="488" w:author="Autor">
                <w:pPr>
                  <w:jc w:val="center"/>
                </w:pPr>
              </w:pPrChange>
            </w:pPr>
            <w:r w:rsidRPr="007C3E78">
              <w:rPr>
                <w:sz w:val="22"/>
                <w:szCs w:val="22"/>
                <w:lang w:eastAsia="cs-CZ"/>
              </w:rPr>
              <w:t>6</w:t>
            </w:r>
          </w:p>
        </w:tc>
        <w:tc>
          <w:tcPr>
            <w:tcW w:w="3720" w:type="dxa"/>
            <w:shd w:val="clear" w:color="auto" w:fill="auto"/>
            <w:tcPrChange w:id="489" w:author="Autor">
              <w:tcPr>
                <w:tcW w:w="3720" w:type="dxa"/>
                <w:gridSpan w:val="2"/>
                <w:shd w:val="clear" w:color="auto" w:fill="auto"/>
              </w:tcPr>
            </w:tcPrChange>
          </w:tcPr>
          <w:p w14:paraId="22A812F4" w14:textId="77777777" w:rsidR="006A6F1A" w:rsidRPr="007C3E78" w:rsidRDefault="006A6F1A" w:rsidP="00B87D2B">
            <w:pPr>
              <w:jc w:val="both"/>
              <w:rPr>
                <w:sz w:val="22"/>
                <w:szCs w:val="22"/>
                <w:lang w:eastAsia="cs-CZ"/>
              </w:rPr>
              <w:pPrChange w:id="490" w:author="Autor">
                <w:pPr/>
              </w:pPrChange>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Change w:id="491" w:author="Autor">
              <w:tcPr>
                <w:tcW w:w="6379" w:type="dxa"/>
                <w:gridSpan w:val="2"/>
                <w:shd w:val="clear" w:color="auto" w:fill="auto"/>
              </w:tcPr>
            </w:tcPrChange>
          </w:tcPr>
          <w:p w14:paraId="24EBF0F6"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Change w:id="492" w:author="Autor">
              <w:tcPr>
                <w:tcW w:w="3260" w:type="dxa"/>
                <w:gridSpan w:val="2"/>
                <w:shd w:val="clear" w:color="auto" w:fill="auto"/>
              </w:tcPr>
            </w:tcPrChange>
          </w:tcPr>
          <w:p w14:paraId="0A87CA70" w14:textId="77777777" w:rsidR="006A6F1A" w:rsidRPr="007C3E78" w:rsidRDefault="006A6F1A" w:rsidP="00B87D2B">
            <w:pPr>
              <w:jc w:val="both"/>
              <w:rPr>
                <w:sz w:val="22"/>
                <w:szCs w:val="22"/>
                <w:lang w:eastAsia="cs-CZ"/>
              </w:rPr>
              <w:pPrChange w:id="493" w:author="Autor">
                <w:pPr/>
              </w:pPrChange>
            </w:pPr>
            <w:r w:rsidRPr="007C3E78">
              <w:rPr>
                <w:sz w:val="22"/>
                <w:szCs w:val="22"/>
                <w:lang w:eastAsia="cs-CZ"/>
              </w:rPr>
              <w:t>25 %</w:t>
            </w:r>
          </w:p>
          <w:p w14:paraId="166DDF97" w14:textId="77777777" w:rsidR="006A6F1A" w:rsidRPr="007C3E78" w:rsidRDefault="006A6F1A" w:rsidP="00B87D2B">
            <w:pPr>
              <w:jc w:val="both"/>
              <w:rPr>
                <w:sz w:val="22"/>
                <w:szCs w:val="22"/>
                <w:lang w:eastAsia="cs-CZ"/>
              </w:rPr>
              <w:pPrChange w:id="494" w:author="Autor">
                <w:pPr/>
              </w:pPrChange>
            </w:pPr>
          </w:p>
          <w:p w14:paraId="1027607A" w14:textId="77777777" w:rsidR="006A6F1A" w:rsidRPr="007C3E78" w:rsidRDefault="006A6F1A" w:rsidP="00B87D2B">
            <w:pPr>
              <w:jc w:val="both"/>
              <w:rPr>
                <w:sz w:val="22"/>
                <w:szCs w:val="22"/>
                <w:lang w:eastAsia="cs-CZ"/>
              </w:rPr>
              <w:pPrChange w:id="495" w:author="Autor">
                <w:pPr/>
              </w:pPrChange>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9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497" w:author="Autor">
            <w:trPr>
              <w:gridAfter w:val="0"/>
            </w:trPr>
          </w:trPrChange>
        </w:trPr>
        <w:tc>
          <w:tcPr>
            <w:tcW w:w="675" w:type="dxa"/>
            <w:shd w:val="clear" w:color="auto" w:fill="auto"/>
            <w:vAlign w:val="center"/>
            <w:tcPrChange w:id="498" w:author="Autor">
              <w:tcPr>
                <w:tcW w:w="675" w:type="dxa"/>
                <w:gridSpan w:val="2"/>
                <w:shd w:val="clear" w:color="auto" w:fill="auto"/>
                <w:vAlign w:val="center"/>
              </w:tcPr>
            </w:tcPrChange>
          </w:tcPr>
          <w:p w14:paraId="6F2B5645" w14:textId="77777777" w:rsidR="006A6F1A" w:rsidRPr="00AD6C47" w:rsidRDefault="006A6F1A" w:rsidP="00B87D2B">
            <w:pPr>
              <w:jc w:val="both"/>
              <w:rPr>
                <w:sz w:val="22"/>
                <w:szCs w:val="22"/>
                <w:lang w:eastAsia="cs-CZ"/>
              </w:rPr>
              <w:pPrChange w:id="499" w:author="Autor">
                <w:pPr>
                  <w:jc w:val="center"/>
                </w:pPr>
              </w:pPrChange>
            </w:pPr>
            <w:r w:rsidRPr="00AD6C47">
              <w:rPr>
                <w:sz w:val="22"/>
                <w:szCs w:val="22"/>
                <w:lang w:eastAsia="cs-CZ"/>
              </w:rPr>
              <w:t>7</w:t>
            </w:r>
          </w:p>
        </w:tc>
        <w:tc>
          <w:tcPr>
            <w:tcW w:w="3720" w:type="dxa"/>
            <w:shd w:val="clear" w:color="auto" w:fill="auto"/>
            <w:tcPrChange w:id="500" w:author="Autor">
              <w:tcPr>
                <w:tcW w:w="3720" w:type="dxa"/>
                <w:gridSpan w:val="2"/>
                <w:shd w:val="clear" w:color="auto" w:fill="auto"/>
              </w:tcPr>
            </w:tcPrChange>
          </w:tcPr>
          <w:p w14:paraId="6C9990FF" w14:textId="77777777" w:rsidR="006A6F1A" w:rsidRPr="00AD6C47" w:rsidRDefault="006A6F1A" w:rsidP="00B87D2B">
            <w:pPr>
              <w:jc w:val="both"/>
              <w:rPr>
                <w:sz w:val="22"/>
                <w:szCs w:val="22"/>
                <w:lang w:eastAsia="cs-CZ"/>
              </w:rPr>
              <w:pPrChange w:id="501" w:author="Autor">
                <w:pPr/>
              </w:pPrChange>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Change w:id="502" w:author="Autor">
              <w:tcPr>
                <w:tcW w:w="6379" w:type="dxa"/>
                <w:gridSpan w:val="2"/>
                <w:shd w:val="clear" w:color="auto" w:fill="auto"/>
              </w:tcPr>
            </w:tcPrChange>
          </w:tcPr>
          <w:p w14:paraId="5A5C7142" w14:textId="77777777" w:rsidR="006A6F1A" w:rsidRPr="00AD6C47" w:rsidRDefault="006A6F1A" w:rsidP="00020538">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Change w:id="503" w:author="Autor">
              <w:tcPr>
                <w:tcW w:w="3260" w:type="dxa"/>
                <w:gridSpan w:val="2"/>
                <w:shd w:val="clear" w:color="auto" w:fill="auto"/>
              </w:tcPr>
            </w:tcPrChange>
          </w:tcPr>
          <w:p w14:paraId="2771DD1A" w14:textId="77777777" w:rsidR="006A6F1A" w:rsidRPr="00AD6C47" w:rsidRDefault="006A6F1A" w:rsidP="00B87D2B">
            <w:pPr>
              <w:jc w:val="both"/>
              <w:rPr>
                <w:sz w:val="22"/>
                <w:szCs w:val="22"/>
                <w:lang w:eastAsia="cs-CZ"/>
              </w:rPr>
              <w:pPrChange w:id="504" w:author="Autor">
                <w:pPr/>
              </w:pPrChange>
            </w:pPr>
            <w:r>
              <w:rPr>
                <w:sz w:val="22"/>
                <w:szCs w:val="22"/>
                <w:lang w:eastAsia="cs-CZ"/>
              </w:rPr>
              <w:t>100 %</w:t>
            </w:r>
          </w:p>
        </w:tc>
      </w:tr>
      <w:tr w:rsidR="006A6F1A" w:rsidRPr="007C3E78" w14:paraId="49EFB089"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05"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506" w:author="Autor">
            <w:trPr>
              <w:gridAfter w:val="0"/>
            </w:trPr>
          </w:trPrChange>
        </w:trPr>
        <w:tc>
          <w:tcPr>
            <w:tcW w:w="675" w:type="dxa"/>
            <w:shd w:val="clear" w:color="auto" w:fill="auto"/>
            <w:vAlign w:val="center"/>
            <w:tcPrChange w:id="507" w:author="Autor">
              <w:tcPr>
                <w:tcW w:w="675" w:type="dxa"/>
                <w:gridSpan w:val="2"/>
                <w:shd w:val="clear" w:color="auto" w:fill="auto"/>
                <w:vAlign w:val="center"/>
              </w:tcPr>
            </w:tcPrChange>
          </w:tcPr>
          <w:p w14:paraId="52F5054B" w14:textId="77777777" w:rsidR="006A6F1A" w:rsidRPr="007C3E78" w:rsidRDefault="006A6F1A" w:rsidP="00B87D2B">
            <w:pPr>
              <w:jc w:val="both"/>
              <w:rPr>
                <w:sz w:val="22"/>
                <w:szCs w:val="22"/>
                <w:lang w:eastAsia="cs-CZ"/>
              </w:rPr>
              <w:pPrChange w:id="508" w:author="Autor">
                <w:pPr>
                  <w:jc w:val="center"/>
                </w:pPr>
              </w:pPrChange>
            </w:pPr>
            <w:r>
              <w:rPr>
                <w:sz w:val="22"/>
                <w:szCs w:val="22"/>
                <w:lang w:eastAsia="cs-CZ"/>
              </w:rPr>
              <w:t>8</w:t>
            </w:r>
          </w:p>
        </w:tc>
        <w:tc>
          <w:tcPr>
            <w:tcW w:w="3720" w:type="dxa"/>
            <w:shd w:val="clear" w:color="auto" w:fill="auto"/>
            <w:tcPrChange w:id="509" w:author="Autor">
              <w:tcPr>
                <w:tcW w:w="3720" w:type="dxa"/>
                <w:gridSpan w:val="2"/>
                <w:shd w:val="clear" w:color="auto" w:fill="auto"/>
              </w:tcPr>
            </w:tcPrChange>
          </w:tcPr>
          <w:p w14:paraId="1CD8EB29" w14:textId="77777777" w:rsidR="006A6F1A" w:rsidRPr="007C3E78" w:rsidRDefault="006A6F1A" w:rsidP="00B87D2B">
            <w:pPr>
              <w:jc w:val="both"/>
              <w:rPr>
                <w:sz w:val="22"/>
                <w:szCs w:val="22"/>
                <w:lang w:eastAsia="cs-CZ"/>
              </w:rPr>
              <w:pPrChange w:id="510" w:author="Autor">
                <w:pPr/>
              </w:pPrChange>
            </w:pPr>
            <w:r w:rsidRPr="007C3E78">
              <w:rPr>
                <w:sz w:val="22"/>
                <w:szCs w:val="22"/>
                <w:lang w:eastAsia="cs-CZ"/>
              </w:rPr>
              <w:t>Zadávanie zákaziek v oblasti obrany a bezpečnosti - nedostatočné zdôvodnenie nezverejnenia zákazky</w:t>
            </w:r>
          </w:p>
        </w:tc>
        <w:tc>
          <w:tcPr>
            <w:tcW w:w="6379" w:type="dxa"/>
            <w:shd w:val="clear" w:color="auto" w:fill="auto"/>
            <w:tcPrChange w:id="511" w:author="Autor">
              <w:tcPr>
                <w:tcW w:w="6379" w:type="dxa"/>
                <w:gridSpan w:val="2"/>
                <w:shd w:val="clear" w:color="auto" w:fill="auto"/>
              </w:tcPr>
            </w:tcPrChange>
          </w:tcPr>
          <w:p w14:paraId="48C2405D" w14:textId="77777777" w:rsidR="006A6F1A" w:rsidRPr="007C3E78" w:rsidDel="005A6F58" w:rsidRDefault="006A6F1A" w:rsidP="0002053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Change w:id="512" w:author="Autor">
              <w:tcPr>
                <w:tcW w:w="3260" w:type="dxa"/>
                <w:gridSpan w:val="2"/>
                <w:shd w:val="clear" w:color="auto" w:fill="auto"/>
              </w:tcPr>
            </w:tcPrChange>
          </w:tcPr>
          <w:p w14:paraId="5F2BF9AA" w14:textId="77777777" w:rsidR="006A6F1A" w:rsidRPr="007C3E78" w:rsidRDefault="006A6F1A" w:rsidP="00B87D2B">
            <w:pPr>
              <w:jc w:val="both"/>
              <w:rPr>
                <w:sz w:val="22"/>
                <w:szCs w:val="22"/>
                <w:lang w:eastAsia="cs-CZ"/>
              </w:rPr>
              <w:pPrChange w:id="513" w:author="Autor">
                <w:pPr/>
              </w:pPrChange>
            </w:pPr>
            <w:r w:rsidRPr="007C3E78">
              <w:rPr>
                <w:sz w:val="22"/>
                <w:szCs w:val="22"/>
                <w:lang w:eastAsia="cs-CZ"/>
              </w:rPr>
              <w:t>100 %</w:t>
            </w:r>
          </w:p>
          <w:p w14:paraId="3515CC58" w14:textId="77777777" w:rsidR="006A6F1A" w:rsidRPr="007C3E78" w:rsidRDefault="006A6F1A" w:rsidP="00B87D2B">
            <w:pPr>
              <w:jc w:val="both"/>
              <w:rPr>
                <w:sz w:val="22"/>
                <w:szCs w:val="22"/>
                <w:lang w:eastAsia="cs-CZ"/>
              </w:rPr>
              <w:pPrChange w:id="514" w:author="Autor">
                <w:pPr/>
              </w:pPrChange>
            </w:pPr>
          </w:p>
          <w:p w14:paraId="204D20CA" w14:textId="77777777" w:rsidR="006A6F1A" w:rsidRPr="007C3E78" w:rsidRDefault="006A6F1A" w:rsidP="00B87D2B">
            <w:pPr>
              <w:jc w:val="both"/>
              <w:rPr>
                <w:sz w:val="22"/>
                <w:szCs w:val="22"/>
                <w:lang w:eastAsia="cs-CZ"/>
              </w:rPr>
              <w:pPrChange w:id="515" w:author="Autor">
                <w:pPr/>
              </w:pPrChange>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1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517" w:author="Autor">
            <w:trPr>
              <w:gridAfter w:val="0"/>
            </w:trPr>
          </w:trPrChange>
        </w:trPr>
        <w:tc>
          <w:tcPr>
            <w:tcW w:w="675" w:type="dxa"/>
            <w:shd w:val="clear" w:color="auto" w:fill="auto"/>
            <w:vAlign w:val="center"/>
            <w:tcPrChange w:id="518" w:author="Autor">
              <w:tcPr>
                <w:tcW w:w="675" w:type="dxa"/>
                <w:gridSpan w:val="2"/>
                <w:shd w:val="clear" w:color="auto" w:fill="auto"/>
                <w:vAlign w:val="center"/>
              </w:tcPr>
            </w:tcPrChange>
          </w:tcPr>
          <w:p w14:paraId="0B5458BB" w14:textId="77777777" w:rsidR="006A6F1A" w:rsidRPr="007C3E78" w:rsidRDefault="006A6F1A" w:rsidP="00B87D2B">
            <w:pPr>
              <w:jc w:val="both"/>
              <w:rPr>
                <w:sz w:val="22"/>
                <w:szCs w:val="22"/>
                <w:lang w:eastAsia="cs-CZ"/>
              </w:rPr>
              <w:pPrChange w:id="519" w:author="Autor">
                <w:pPr>
                  <w:jc w:val="center"/>
                </w:pPr>
              </w:pPrChange>
            </w:pPr>
            <w:r>
              <w:rPr>
                <w:sz w:val="22"/>
                <w:szCs w:val="22"/>
                <w:lang w:eastAsia="cs-CZ"/>
              </w:rPr>
              <w:t>9</w:t>
            </w:r>
          </w:p>
        </w:tc>
        <w:tc>
          <w:tcPr>
            <w:tcW w:w="3720" w:type="dxa"/>
            <w:shd w:val="clear" w:color="auto" w:fill="auto"/>
            <w:tcPrChange w:id="520" w:author="Autor">
              <w:tcPr>
                <w:tcW w:w="3720" w:type="dxa"/>
                <w:gridSpan w:val="2"/>
                <w:shd w:val="clear" w:color="auto" w:fill="auto"/>
              </w:tcPr>
            </w:tcPrChange>
          </w:tcPr>
          <w:p w14:paraId="3DDCB30F" w14:textId="77777777" w:rsidR="006A6F1A" w:rsidRPr="007C3E78" w:rsidRDefault="006A6F1A" w:rsidP="00B87D2B">
            <w:pPr>
              <w:jc w:val="both"/>
              <w:rPr>
                <w:sz w:val="22"/>
                <w:szCs w:val="22"/>
                <w:lang w:eastAsia="cs-CZ"/>
              </w:rPr>
              <w:pPrChange w:id="521" w:author="Autor">
                <w:pPr/>
              </w:pPrChange>
            </w:pPr>
            <w:r w:rsidRPr="007C3E78">
              <w:rPr>
                <w:sz w:val="22"/>
                <w:szCs w:val="22"/>
                <w:lang w:eastAsia="cs-CZ"/>
              </w:rPr>
              <w:t>Neurčenie:</w:t>
            </w:r>
          </w:p>
          <w:p w14:paraId="56CE17F8"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020538">
            <w:pPr>
              <w:numPr>
                <w:ilvl w:val="0"/>
                <w:numId w:val="3"/>
              </w:numPr>
              <w:jc w:val="both"/>
              <w:rPr>
                <w:sz w:val="22"/>
                <w:szCs w:val="22"/>
                <w:lang w:eastAsia="cs-CZ"/>
              </w:rPr>
            </w:pPr>
            <w:r w:rsidRPr="007C3E78">
              <w:rPr>
                <w:sz w:val="22"/>
                <w:szCs w:val="22"/>
                <w:lang w:eastAsia="cs-CZ"/>
              </w:rPr>
              <w:lastRenderedPageBreak/>
              <w:t>kritérií na vyhodnotenie ponúk (a váh kritérií) v oznámení, resp. výzve na predkladanie ponúk alebo v súťažných podkladoch</w:t>
            </w:r>
          </w:p>
        </w:tc>
        <w:tc>
          <w:tcPr>
            <w:tcW w:w="6379" w:type="dxa"/>
            <w:shd w:val="clear" w:color="auto" w:fill="auto"/>
            <w:tcPrChange w:id="522" w:author="Autor">
              <w:tcPr>
                <w:tcW w:w="6379" w:type="dxa"/>
                <w:gridSpan w:val="2"/>
                <w:shd w:val="clear" w:color="auto" w:fill="auto"/>
              </w:tcPr>
            </w:tcPrChange>
          </w:tcPr>
          <w:p w14:paraId="64309F1C" w14:textId="77777777" w:rsidR="006A6F1A" w:rsidRPr="007C3E78" w:rsidRDefault="006A6F1A" w:rsidP="00020538">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r w:rsidRPr="007C3E78">
              <w:rPr>
                <w:sz w:val="22"/>
                <w:szCs w:val="22"/>
                <w:lang w:eastAsia="cs-CZ"/>
              </w:rPr>
              <w:lastRenderedPageBreak/>
              <w:t>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Change w:id="523" w:author="Autor">
              <w:tcPr>
                <w:tcW w:w="3260" w:type="dxa"/>
                <w:gridSpan w:val="2"/>
                <w:shd w:val="clear" w:color="auto" w:fill="auto"/>
              </w:tcPr>
            </w:tcPrChange>
          </w:tcPr>
          <w:p w14:paraId="3854E68A" w14:textId="77777777" w:rsidR="006A6F1A" w:rsidRPr="007C3E78" w:rsidRDefault="006A6F1A" w:rsidP="00B87D2B">
            <w:pPr>
              <w:jc w:val="both"/>
              <w:rPr>
                <w:sz w:val="22"/>
                <w:szCs w:val="22"/>
                <w:lang w:eastAsia="cs-CZ"/>
              </w:rPr>
              <w:pPrChange w:id="524" w:author="Autor">
                <w:pPr/>
              </w:pPrChange>
            </w:pPr>
            <w:r w:rsidRPr="007C3E78">
              <w:rPr>
                <w:sz w:val="22"/>
                <w:szCs w:val="22"/>
                <w:lang w:eastAsia="cs-CZ"/>
              </w:rPr>
              <w:lastRenderedPageBreak/>
              <w:t>25 %</w:t>
            </w:r>
          </w:p>
          <w:p w14:paraId="2C1D0F28" w14:textId="77777777" w:rsidR="006A6F1A" w:rsidRPr="007C3E78" w:rsidRDefault="006A6F1A" w:rsidP="00B87D2B">
            <w:pPr>
              <w:jc w:val="both"/>
              <w:rPr>
                <w:sz w:val="22"/>
                <w:szCs w:val="22"/>
                <w:lang w:eastAsia="cs-CZ"/>
              </w:rPr>
              <w:pPrChange w:id="525" w:author="Autor">
                <w:pPr/>
              </w:pPrChange>
            </w:pPr>
          </w:p>
          <w:p w14:paraId="71DB2EE5" w14:textId="77777777" w:rsidR="006A6F1A" w:rsidRPr="007C3E78" w:rsidRDefault="006A6F1A" w:rsidP="00B87D2B">
            <w:pPr>
              <w:jc w:val="both"/>
              <w:rPr>
                <w:sz w:val="22"/>
                <w:szCs w:val="22"/>
                <w:lang w:eastAsia="cs-CZ"/>
              </w:rPr>
              <w:pPrChange w:id="526" w:author="Autor">
                <w:pPr/>
              </w:pPrChange>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w:t>
            </w:r>
            <w:r w:rsidRPr="007C3E78">
              <w:rPr>
                <w:sz w:val="22"/>
                <w:szCs w:val="22"/>
                <w:lang w:eastAsia="cs-CZ"/>
              </w:rPr>
              <w:lastRenderedPageBreak/>
              <w:t>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2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528" w:author="Autor">
            <w:trPr>
              <w:gridAfter w:val="0"/>
            </w:trPr>
          </w:trPrChange>
        </w:trPr>
        <w:tc>
          <w:tcPr>
            <w:tcW w:w="675" w:type="dxa"/>
            <w:shd w:val="clear" w:color="auto" w:fill="auto"/>
            <w:vAlign w:val="center"/>
            <w:tcPrChange w:id="529" w:author="Autor">
              <w:tcPr>
                <w:tcW w:w="675" w:type="dxa"/>
                <w:gridSpan w:val="2"/>
                <w:shd w:val="clear" w:color="auto" w:fill="auto"/>
                <w:vAlign w:val="center"/>
              </w:tcPr>
            </w:tcPrChange>
          </w:tcPr>
          <w:p w14:paraId="0803AF2A" w14:textId="77777777" w:rsidR="006A6F1A" w:rsidRPr="007C3E78" w:rsidRDefault="006A6F1A" w:rsidP="00B87D2B">
            <w:pPr>
              <w:jc w:val="both"/>
              <w:rPr>
                <w:sz w:val="22"/>
                <w:szCs w:val="22"/>
                <w:lang w:eastAsia="cs-CZ"/>
              </w:rPr>
              <w:pPrChange w:id="530" w:author="Autor">
                <w:pPr>
                  <w:jc w:val="center"/>
                </w:pPr>
              </w:pPrChange>
            </w:pPr>
            <w:r>
              <w:rPr>
                <w:sz w:val="22"/>
                <w:szCs w:val="22"/>
                <w:lang w:eastAsia="cs-CZ"/>
              </w:rPr>
              <w:lastRenderedPageBreak/>
              <w:t>10</w:t>
            </w:r>
          </w:p>
        </w:tc>
        <w:tc>
          <w:tcPr>
            <w:tcW w:w="3720" w:type="dxa"/>
            <w:shd w:val="clear" w:color="auto" w:fill="auto"/>
            <w:tcPrChange w:id="531" w:author="Autor">
              <w:tcPr>
                <w:tcW w:w="3720" w:type="dxa"/>
                <w:gridSpan w:val="2"/>
                <w:shd w:val="clear" w:color="auto" w:fill="auto"/>
              </w:tcPr>
            </w:tcPrChange>
          </w:tcPr>
          <w:p w14:paraId="10639F26" w14:textId="77777777" w:rsidR="006A6F1A" w:rsidRPr="007C3E78" w:rsidRDefault="006A6F1A" w:rsidP="00B87D2B">
            <w:pPr>
              <w:jc w:val="both"/>
              <w:rPr>
                <w:sz w:val="22"/>
                <w:szCs w:val="22"/>
                <w:lang w:eastAsia="cs-CZ"/>
              </w:rPr>
              <w:pPrChange w:id="532" w:author="Autor">
                <w:pPr/>
              </w:pPrChange>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Change w:id="533" w:author="Autor">
              <w:tcPr>
                <w:tcW w:w="6379" w:type="dxa"/>
                <w:gridSpan w:val="2"/>
                <w:shd w:val="clear" w:color="auto" w:fill="auto"/>
              </w:tcPr>
            </w:tcPrChange>
          </w:tcPr>
          <w:p w14:paraId="58DD3F52" w14:textId="77777777" w:rsidR="006A6F1A" w:rsidRPr="007C3E78" w:rsidRDefault="006A6F1A" w:rsidP="00020538">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Change w:id="534" w:author="Autor">
              <w:tcPr>
                <w:tcW w:w="3260" w:type="dxa"/>
                <w:gridSpan w:val="2"/>
                <w:shd w:val="clear" w:color="auto" w:fill="auto"/>
              </w:tcPr>
            </w:tcPrChange>
          </w:tcPr>
          <w:p w14:paraId="3AD30C10" w14:textId="77777777" w:rsidR="006A6F1A" w:rsidRPr="007C3E78" w:rsidRDefault="006A6F1A" w:rsidP="00B87D2B">
            <w:pPr>
              <w:jc w:val="both"/>
              <w:rPr>
                <w:sz w:val="22"/>
                <w:szCs w:val="22"/>
                <w:lang w:eastAsia="cs-CZ"/>
              </w:rPr>
              <w:pPrChange w:id="535" w:author="Autor">
                <w:pPr/>
              </w:pPrChange>
            </w:pPr>
            <w:r w:rsidRPr="007C3E78">
              <w:rPr>
                <w:sz w:val="22"/>
                <w:szCs w:val="22"/>
                <w:lang w:eastAsia="cs-CZ"/>
              </w:rPr>
              <w:t>25 %</w:t>
            </w:r>
          </w:p>
          <w:p w14:paraId="4D8286BF" w14:textId="77777777" w:rsidR="006A6F1A" w:rsidRPr="007C3E78" w:rsidRDefault="006A6F1A" w:rsidP="00B87D2B">
            <w:pPr>
              <w:jc w:val="both"/>
              <w:rPr>
                <w:sz w:val="22"/>
                <w:szCs w:val="22"/>
                <w:lang w:eastAsia="cs-CZ"/>
              </w:rPr>
              <w:pPrChange w:id="536" w:author="Autor">
                <w:pPr/>
              </w:pPrChange>
            </w:pPr>
          </w:p>
          <w:p w14:paraId="23782B6C" w14:textId="77777777" w:rsidR="006A6F1A" w:rsidRPr="007C3E78" w:rsidRDefault="006A6F1A" w:rsidP="00B87D2B">
            <w:pPr>
              <w:jc w:val="both"/>
              <w:rPr>
                <w:sz w:val="22"/>
                <w:szCs w:val="22"/>
                <w:lang w:eastAsia="cs-CZ"/>
              </w:rPr>
              <w:pPrChange w:id="537"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1B30A495"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3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539" w:author="Autor">
            <w:trPr>
              <w:gridAfter w:val="0"/>
            </w:trPr>
          </w:trPrChange>
        </w:trPr>
        <w:tc>
          <w:tcPr>
            <w:tcW w:w="675" w:type="dxa"/>
            <w:shd w:val="clear" w:color="auto" w:fill="auto"/>
            <w:vAlign w:val="center"/>
            <w:tcPrChange w:id="540" w:author="Autor">
              <w:tcPr>
                <w:tcW w:w="675" w:type="dxa"/>
                <w:gridSpan w:val="2"/>
                <w:shd w:val="clear" w:color="auto" w:fill="auto"/>
                <w:vAlign w:val="center"/>
              </w:tcPr>
            </w:tcPrChange>
          </w:tcPr>
          <w:p w14:paraId="69CE554A" w14:textId="77777777" w:rsidR="006A6F1A" w:rsidRPr="007C3E78" w:rsidRDefault="006A6F1A" w:rsidP="00B87D2B">
            <w:pPr>
              <w:jc w:val="both"/>
              <w:rPr>
                <w:sz w:val="22"/>
                <w:szCs w:val="22"/>
                <w:lang w:eastAsia="cs-CZ"/>
              </w:rPr>
              <w:pPrChange w:id="541" w:author="Autor">
                <w:pPr>
                  <w:jc w:val="center"/>
                </w:pPr>
              </w:pPrChange>
            </w:pPr>
            <w:r w:rsidRPr="007C3E78">
              <w:rPr>
                <w:sz w:val="22"/>
                <w:szCs w:val="22"/>
                <w:lang w:eastAsia="cs-CZ"/>
              </w:rPr>
              <w:t>1</w:t>
            </w:r>
            <w:r>
              <w:rPr>
                <w:sz w:val="22"/>
                <w:szCs w:val="22"/>
                <w:lang w:eastAsia="cs-CZ"/>
              </w:rPr>
              <w:t>1</w:t>
            </w:r>
          </w:p>
        </w:tc>
        <w:tc>
          <w:tcPr>
            <w:tcW w:w="3720" w:type="dxa"/>
            <w:shd w:val="clear" w:color="auto" w:fill="auto"/>
            <w:tcPrChange w:id="542" w:author="Autor">
              <w:tcPr>
                <w:tcW w:w="3720" w:type="dxa"/>
                <w:gridSpan w:val="2"/>
                <w:shd w:val="clear" w:color="auto" w:fill="auto"/>
              </w:tcPr>
            </w:tcPrChange>
          </w:tcPr>
          <w:p w14:paraId="2BAADB17" w14:textId="77777777" w:rsidR="006A6F1A" w:rsidRPr="007C3E78" w:rsidRDefault="006A6F1A" w:rsidP="00B87D2B">
            <w:pPr>
              <w:jc w:val="both"/>
              <w:rPr>
                <w:sz w:val="22"/>
                <w:szCs w:val="22"/>
                <w:lang w:eastAsia="cs-CZ"/>
              </w:rPr>
              <w:pPrChange w:id="543" w:author="Autor">
                <w:pPr/>
              </w:pPrChange>
            </w:pPr>
            <w:r w:rsidRPr="007C3E78">
              <w:rPr>
                <w:sz w:val="22"/>
                <w:szCs w:val="22"/>
                <w:lang w:eastAsia="cs-CZ"/>
              </w:rPr>
              <w:t>Podmienky účasti nesúvisia a nie sú primerané k predmetu zákazky</w:t>
            </w:r>
          </w:p>
        </w:tc>
        <w:tc>
          <w:tcPr>
            <w:tcW w:w="6379" w:type="dxa"/>
            <w:shd w:val="clear" w:color="auto" w:fill="auto"/>
            <w:tcPrChange w:id="544" w:author="Autor">
              <w:tcPr>
                <w:tcW w:w="6379" w:type="dxa"/>
                <w:gridSpan w:val="2"/>
                <w:shd w:val="clear" w:color="auto" w:fill="auto"/>
              </w:tcPr>
            </w:tcPrChange>
          </w:tcPr>
          <w:p w14:paraId="54A3C7B6" w14:textId="77777777" w:rsidR="006A6F1A" w:rsidRPr="007C3E78" w:rsidRDefault="006A6F1A" w:rsidP="0002053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Change w:id="545" w:author="Autor">
              <w:tcPr>
                <w:tcW w:w="3260" w:type="dxa"/>
                <w:gridSpan w:val="2"/>
                <w:shd w:val="clear" w:color="auto" w:fill="auto"/>
              </w:tcPr>
            </w:tcPrChange>
          </w:tcPr>
          <w:p w14:paraId="2A318076" w14:textId="77777777" w:rsidR="006A6F1A" w:rsidRPr="007C3E78" w:rsidRDefault="006A6F1A" w:rsidP="00B87D2B">
            <w:pPr>
              <w:jc w:val="both"/>
              <w:rPr>
                <w:sz w:val="22"/>
                <w:szCs w:val="22"/>
                <w:lang w:eastAsia="cs-CZ"/>
              </w:rPr>
              <w:pPrChange w:id="546" w:author="Autor">
                <w:pPr/>
              </w:pPrChange>
            </w:pPr>
            <w:r w:rsidRPr="007C3E78">
              <w:rPr>
                <w:sz w:val="22"/>
                <w:szCs w:val="22"/>
                <w:lang w:eastAsia="cs-CZ"/>
              </w:rPr>
              <w:t>25 %</w:t>
            </w:r>
          </w:p>
          <w:p w14:paraId="481A058F" w14:textId="77777777" w:rsidR="006A6F1A" w:rsidRPr="007C3E78" w:rsidRDefault="006A6F1A" w:rsidP="00B87D2B">
            <w:pPr>
              <w:jc w:val="both"/>
              <w:rPr>
                <w:sz w:val="22"/>
                <w:szCs w:val="22"/>
                <w:lang w:eastAsia="cs-CZ"/>
              </w:rPr>
              <w:pPrChange w:id="547" w:author="Autor">
                <w:pPr/>
              </w:pPrChange>
            </w:pPr>
          </w:p>
          <w:p w14:paraId="29541EDC" w14:textId="77777777" w:rsidR="006A6F1A" w:rsidRPr="007C3E78" w:rsidRDefault="006A6F1A" w:rsidP="00B87D2B">
            <w:pPr>
              <w:jc w:val="both"/>
              <w:rPr>
                <w:sz w:val="22"/>
                <w:szCs w:val="22"/>
                <w:lang w:eastAsia="cs-CZ"/>
              </w:rPr>
              <w:pPrChange w:id="548" w:author="Autor">
                <w:pPr/>
              </w:pPrChange>
            </w:pPr>
            <w:r w:rsidRPr="007C3E78">
              <w:rPr>
                <w:sz w:val="22"/>
                <w:szCs w:val="22"/>
                <w:lang w:eastAsia="cs-CZ"/>
              </w:rPr>
              <w:t>Táto sadzba môže byť znížená na 10 % alebo 5 % v závislosti od závažnosti i porušenia</w:t>
            </w:r>
          </w:p>
        </w:tc>
      </w:tr>
      <w:tr w:rsidR="006A6F1A" w:rsidRPr="007C3E78" w14:paraId="2A7D40D5"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49"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550" w:author="Autor">
            <w:trPr>
              <w:gridAfter w:val="0"/>
            </w:trPr>
          </w:trPrChange>
        </w:trPr>
        <w:tc>
          <w:tcPr>
            <w:tcW w:w="675" w:type="dxa"/>
            <w:shd w:val="clear" w:color="auto" w:fill="auto"/>
            <w:vAlign w:val="center"/>
            <w:tcPrChange w:id="551" w:author="Autor">
              <w:tcPr>
                <w:tcW w:w="675" w:type="dxa"/>
                <w:gridSpan w:val="2"/>
                <w:shd w:val="clear" w:color="auto" w:fill="auto"/>
                <w:vAlign w:val="center"/>
              </w:tcPr>
            </w:tcPrChange>
          </w:tcPr>
          <w:p w14:paraId="3426A69F" w14:textId="77777777" w:rsidR="006A6F1A" w:rsidRPr="007C3E78" w:rsidRDefault="006A6F1A" w:rsidP="00B87D2B">
            <w:pPr>
              <w:jc w:val="both"/>
              <w:rPr>
                <w:sz w:val="22"/>
                <w:szCs w:val="22"/>
                <w:lang w:eastAsia="cs-CZ"/>
              </w:rPr>
              <w:pPrChange w:id="552" w:author="Autor">
                <w:pPr>
                  <w:jc w:val="center"/>
                </w:pPr>
              </w:pPrChange>
            </w:pPr>
            <w:r w:rsidRPr="007C3E78">
              <w:rPr>
                <w:sz w:val="22"/>
                <w:szCs w:val="22"/>
                <w:lang w:eastAsia="cs-CZ"/>
              </w:rPr>
              <w:t>1</w:t>
            </w:r>
            <w:r>
              <w:rPr>
                <w:sz w:val="22"/>
                <w:szCs w:val="22"/>
                <w:lang w:eastAsia="cs-CZ"/>
              </w:rPr>
              <w:t>2</w:t>
            </w:r>
          </w:p>
        </w:tc>
        <w:tc>
          <w:tcPr>
            <w:tcW w:w="3720" w:type="dxa"/>
            <w:shd w:val="clear" w:color="auto" w:fill="auto"/>
            <w:tcPrChange w:id="553" w:author="Autor">
              <w:tcPr>
                <w:tcW w:w="3720" w:type="dxa"/>
                <w:gridSpan w:val="2"/>
                <w:shd w:val="clear" w:color="auto" w:fill="auto"/>
              </w:tcPr>
            </w:tcPrChange>
          </w:tcPr>
          <w:p w14:paraId="49D2E7F8" w14:textId="77777777" w:rsidR="006A6F1A" w:rsidRPr="007C3E78" w:rsidRDefault="006A6F1A" w:rsidP="00B87D2B">
            <w:pPr>
              <w:jc w:val="both"/>
              <w:rPr>
                <w:sz w:val="22"/>
                <w:szCs w:val="22"/>
                <w:lang w:eastAsia="cs-CZ"/>
              </w:rPr>
              <w:pPrChange w:id="554" w:author="Autor">
                <w:pPr/>
              </w:pPrChange>
            </w:pPr>
            <w:r w:rsidRPr="007C3E78">
              <w:rPr>
                <w:sz w:val="22"/>
                <w:szCs w:val="22"/>
                <w:lang w:eastAsia="cs-CZ"/>
              </w:rPr>
              <w:t>Technické špecifikácie predmetu zákazky sú diskriminačné</w:t>
            </w:r>
          </w:p>
        </w:tc>
        <w:tc>
          <w:tcPr>
            <w:tcW w:w="6379" w:type="dxa"/>
            <w:shd w:val="clear" w:color="auto" w:fill="auto"/>
            <w:tcPrChange w:id="555" w:author="Autor">
              <w:tcPr>
                <w:tcW w:w="6379" w:type="dxa"/>
                <w:gridSpan w:val="2"/>
                <w:shd w:val="clear" w:color="auto" w:fill="auto"/>
              </w:tcPr>
            </w:tcPrChange>
          </w:tcPr>
          <w:p w14:paraId="3B19F680" w14:textId="77777777" w:rsidR="006A6F1A" w:rsidRPr="007C3E78" w:rsidRDefault="006A6F1A" w:rsidP="0002053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Change w:id="556" w:author="Autor">
              <w:tcPr>
                <w:tcW w:w="3260" w:type="dxa"/>
                <w:gridSpan w:val="2"/>
                <w:shd w:val="clear" w:color="auto" w:fill="auto"/>
              </w:tcPr>
            </w:tcPrChange>
          </w:tcPr>
          <w:p w14:paraId="6E126B6F" w14:textId="77777777" w:rsidR="006A6F1A" w:rsidRPr="007C3E78" w:rsidRDefault="006A6F1A" w:rsidP="00B87D2B">
            <w:pPr>
              <w:jc w:val="both"/>
              <w:rPr>
                <w:sz w:val="22"/>
                <w:szCs w:val="22"/>
                <w:lang w:eastAsia="cs-CZ"/>
              </w:rPr>
              <w:pPrChange w:id="557" w:author="Autor">
                <w:pPr/>
              </w:pPrChange>
            </w:pPr>
            <w:r w:rsidRPr="007C3E78">
              <w:rPr>
                <w:sz w:val="22"/>
                <w:szCs w:val="22"/>
                <w:lang w:eastAsia="cs-CZ"/>
              </w:rPr>
              <w:t>25 %</w:t>
            </w:r>
          </w:p>
          <w:p w14:paraId="53B0607B" w14:textId="77777777" w:rsidR="006A6F1A" w:rsidRPr="007C3E78" w:rsidRDefault="006A6F1A" w:rsidP="00B87D2B">
            <w:pPr>
              <w:jc w:val="both"/>
              <w:rPr>
                <w:sz w:val="22"/>
                <w:szCs w:val="22"/>
                <w:lang w:eastAsia="cs-CZ"/>
              </w:rPr>
              <w:pPrChange w:id="558" w:author="Autor">
                <w:pPr/>
              </w:pPrChange>
            </w:pPr>
          </w:p>
          <w:p w14:paraId="307242E6" w14:textId="77777777" w:rsidR="006A6F1A" w:rsidRPr="007C3E78" w:rsidRDefault="006A6F1A" w:rsidP="00B87D2B">
            <w:pPr>
              <w:jc w:val="both"/>
              <w:rPr>
                <w:sz w:val="22"/>
                <w:szCs w:val="22"/>
                <w:lang w:eastAsia="cs-CZ"/>
              </w:rPr>
              <w:pPrChange w:id="559"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6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561" w:author="Autor">
            <w:trPr>
              <w:gridAfter w:val="0"/>
            </w:trPr>
          </w:trPrChange>
        </w:trPr>
        <w:tc>
          <w:tcPr>
            <w:tcW w:w="675" w:type="dxa"/>
            <w:tcBorders>
              <w:bottom w:val="single" w:sz="4" w:space="0" w:color="auto"/>
            </w:tcBorders>
            <w:shd w:val="clear" w:color="auto" w:fill="auto"/>
            <w:vAlign w:val="center"/>
            <w:tcPrChange w:id="562" w:author="Autor">
              <w:tcPr>
                <w:tcW w:w="675" w:type="dxa"/>
                <w:gridSpan w:val="2"/>
                <w:tcBorders>
                  <w:bottom w:val="single" w:sz="4" w:space="0" w:color="auto"/>
                </w:tcBorders>
                <w:shd w:val="clear" w:color="auto" w:fill="auto"/>
                <w:vAlign w:val="center"/>
              </w:tcPr>
            </w:tcPrChange>
          </w:tcPr>
          <w:p w14:paraId="222CE59A" w14:textId="77777777" w:rsidR="006A6F1A" w:rsidRPr="007C3E78" w:rsidRDefault="006A6F1A" w:rsidP="00B87D2B">
            <w:pPr>
              <w:jc w:val="both"/>
              <w:rPr>
                <w:sz w:val="22"/>
                <w:szCs w:val="22"/>
                <w:lang w:eastAsia="cs-CZ"/>
              </w:rPr>
              <w:pPrChange w:id="563" w:author="Autor">
                <w:pPr>
                  <w:jc w:val="center"/>
                </w:pPr>
              </w:pPrChange>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Change w:id="564" w:author="Autor">
              <w:tcPr>
                <w:tcW w:w="3720" w:type="dxa"/>
                <w:gridSpan w:val="2"/>
                <w:tcBorders>
                  <w:bottom w:val="single" w:sz="4" w:space="0" w:color="auto"/>
                </w:tcBorders>
                <w:shd w:val="clear" w:color="auto" w:fill="auto"/>
              </w:tcPr>
            </w:tcPrChange>
          </w:tcPr>
          <w:p w14:paraId="2F70FD98" w14:textId="77777777" w:rsidR="006A6F1A" w:rsidRPr="007C3E78" w:rsidRDefault="006A6F1A" w:rsidP="00B87D2B">
            <w:pPr>
              <w:jc w:val="both"/>
              <w:rPr>
                <w:sz w:val="22"/>
                <w:szCs w:val="22"/>
                <w:lang w:eastAsia="cs-CZ"/>
              </w:rPr>
              <w:pPrChange w:id="565" w:author="Autor">
                <w:pPr/>
              </w:pPrChange>
            </w:pPr>
            <w:r w:rsidRPr="007C3E78">
              <w:rPr>
                <w:sz w:val="22"/>
                <w:szCs w:val="22"/>
                <w:lang w:eastAsia="cs-CZ"/>
              </w:rPr>
              <w:t>Nedostatočne opísaný predmet zákazky</w:t>
            </w:r>
          </w:p>
        </w:tc>
        <w:tc>
          <w:tcPr>
            <w:tcW w:w="6379" w:type="dxa"/>
            <w:tcBorders>
              <w:bottom w:val="single" w:sz="4" w:space="0" w:color="auto"/>
            </w:tcBorders>
            <w:shd w:val="clear" w:color="auto" w:fill="auto"/>
            <w:tcPrChange w:id="566" w:author="Autor">
              <w:tcPr>
                <w:tcW w:w="6379" w:type="dxa"/>
                <w:gridSpan w:val="2"/>
                <w:tcBorders>
                  <w:bottom w:val="single" w:sz="4" w:space="0" w:color="auto"/>
                </w:tcBorders>
                <w:shd w:val="clear" w:color="auto" w:fill="auto"/>
              </w:tcPr>
            </w:tcPrChange>
          </w:tcPr>
          <w:p w14:paraId="1CBD6FFC" w14:textId="77777777" w:rsidR="006A6F1A" w:rsidRPr="007C3E78" w:rsidRDefault="006A6F1A" w:rsidP="0002053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7"/>
            </w:r>
          </w:p>
        </w:tc>
        <w:tc>
          <w:tcPr>
            <w:tcW w:w="3260" w:type="dxa"/>
            <w:tcBorders>
              <w:bottom w:val="single" w:sz="4" w:space="0" w:color="auto"/>
            </w:tcBorders>
            <w:shd w:val="clear" w:color="auto" w:fill="auto"/>
            <w:tcPrChange w:id="567" w:author="Autor">
              <w:tcPr>
                <w:tcW w:w="3260" w:type="dxa"/>
                <w:gridSpan w:val="2"/>
                <w:tcBorders>
                  <w:bottom w:val="single" w:sz="4" w:space="0" w:color="auto"/>
                </w:tcBorders>
                <w:shd w:val="clear" w:color="auto" w:fill="auto"/>
              </w:tcPr>
            </w:tcPrChange>
          </w:tcPr>
          <w:p w14:paraId="2A7DE021" w14:textId="77777777" w:rsidR="006A6F1A" w:rsidRPr="007C3E78" w:rsidRDefault="006A6F1A" w:rsidP="00B87D2B">
            <w:pPr>
              <w:jc w:val="both"/>
              <w:rPr>
                <w:sz w:val="22"/>
                <w:szCs w:val="22"/>
                <w:lang w:eastAsia="cs-CZ"/>
              </w:rPr>
              <w:pPrChange w:id="568" w:author="Autor">
                <w:pPr/>
              </w:pPrChange>
            </w:pPr>
            <w:r w:rsidRPr="007C3E78">
              <w:rPr>
                <w:sz w:val="22"/>
                <w:szCs w:val="22"/>
                <w:lang w:eastAsia="cs-CZ"/>
              </w:rPr>
              <w:t>10 %</w:t>
            </w:r>
          </w:p>
          <w:p w14:paraId="3A0C13B3" w14:textId="77777777" w:rsidR="006A6F1A" w:rsidRPr="007C3E78" w:rsidRDefault="006A6F1A" w:rsidP="00B87D2B">
            <w:pPr>
              <w:jc w:val="both"/>
              <w:rPr>
                <w:sz w:val="22"/>
                <w:szCs w:val="22"/>
                <w:lang w:eastAsia="cs-CZ"/>
              </w:rPr>
              <w:pPrChange w:id="569" w:author="Autor">
                <w:pPr/>
              </w:pPrChange>
            </w:pPr>
          </w:p>
          <w:p w14:paraId="7C5C9F54" w14:textId="77777777" w:rsidR="006A6F1A" w:rsidRPr="007C3E78" w:rsidRDefault="006A6F1A" w:rsidP="00B87D2B">
            <w:pPr>
              <w:jc w:val="both"/>
              <w:rPr>
                <w:sz w:val="22"/>
                <w:szCs w:val="22"/>
                <w:lang w:eastAsia="cs-CZ"/>
              </w:rPr>
              <w:pPrChange w:id="570" w:author="Autor">
                <w:pPr/>
              </w:pPrChange>
            </w:pPr>
            <w:r w:rsidRPr="007C3E78">
              <w:rPr>
                <w:sz w:val="22"/>
                <w:szCs w:val="22"/>
                <w:lang w:eastAsia="cs-CZ"/>
              </w:rPr>
              <w:t>Táto sadzba môže byť znížená na 5 % v závislosti od závažnosti porušenia</w:t>
            </w:r>
          </w:p>
          <w:p w14:paraId="0859498A" w14:textId="77777777" w:rsidR="006A6F1A" w:rsidRPr="007C3E78" w:rsidRDefault="006A6F1A" w:rsidP="00B87D2B">
            <w:pPr>
              <w:jc w:val="both"/>
              <w:rPr>
                <w:sz w:val="22"/>
                <w:szCs w:val="22"/>
                <w:lang w:eastAsia="cs-CZ"/>
              </w:rPr>
              <w:pPrChange w:id="571" w:author="Autor">
                <w:pPr/>
              </w:pPrChange>
            </w:pPr>
          </w:p>
          <w:p w14:paraId="6466D586" w14:textId="77777777" w:rsidR="006A6F1A" w:rsidRPr="007C3E78" w:rsidRDefault="006A6F1A" w:rsidP="00B87D2B">
            <w:pPr>
              <w:jc w:val="both"/>
              <w:rPr>
                <w:sz w:val="22"/>
                <w:szCs w:val="22"/>
                <w:lang w:eastAsia="cs-CZ"/>
              </w:rPr>
              <w:pPrChange w:id="572" w:author="Autor">
                <w:pPr/>
              </w:pPrChange>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7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574" w:author="Autor">
            <w:trPr>
              <w:gridAfter w:val="0"/>
            </w:trPr>
          </w:trPrChange>
        </w:trPr>
        <w:tc>
          <w:tcPr>
            <w:tcW w:w="675" w:type="dxa"/>
            <w:tcBorders>
              <w:bottom w:val="single" w:sz="4" w:space="0" w:color="auto"/>
            </w:tcBorders>
            <w:shd w:val="clear" w:color="auto" w:fill="auto"/>
            <w:vAlign w:val="center"/>
            <w:tcPrChange w:id="575" w:author="Autor">
              <w:tcPr>
                <w:tcW w:w="675" w:type="dxa"/>
                <w:gridSpan w:val="2"/>
                <w:tcBorders>
                  <w:bottom w:val="single" w:sz="4" w:space="0" w:color="auto"/>
                </w:tcBorders>
                <w:shd w:val="clear" w:color="auto" w:fill="auto"/>
                <w:vAlign w:val="center"/>
              </w:tcPr>
            </w:tcPrChange>
          </w:tcPr>
          <w:p w14:paraId="068E7A4A" w14:textId="77777777" w:rsidR="006A6F1A" w:rsidRPr="007C3E78" w:rsidRDefault="006A6F1A" w:rsidP="00B87D2B">
            <w:pPr>
              <w:jc w:val="both"/>
              <w:rPr>
                <w:sz w:val="22"/>
                <w:szCs w:val="22"/>
                <w:lang w:eastAsia="cs-CZ"/>
              </w:rPr>
              <w:pPrChange w:id="576" w:author="Autor">
                <w:pPr>
                  <w:jc w:val="center"/>
                </w:pPr>
              </w:pPrChange>
            </w:pPr>
            <w:r>
              <w:rPr>
                <w:sz w:val="22"/>
                <w:szCs w:val="22"/>
                <w:lang w:eastAsia="cs-CZ"/>
              </w:rPr>
              <w:lastRenderedPageBreak/>
              <w:t>14</w:t>
            </w:r>
          </w:p>
        </w:tc>
        <w:tc>
          <w:tcPr>
            <w:tcW w:w="3720" w:type="dxa"/>
            <w:tcBorders>
              <w:bottom w:val="single" w:sz="4" w:space="0" w:color="auto"/>
            </w:tcBorders>
            <w:shd w:val="clear" w:color="auto" w:fill="auto"/>
            <w:tcPrChange w:id="577" w:author="Autor">
              <w:tcPr>
                <w:tcW w:w="3720" w:type="dxa"/>
                <w:gridSpan w:val="2"/>
                <w:tcBorders>
                  <w:bottom w:val="single" w:sz="4" w:space="0" w:color="auto"/>
                </w:tcBorders>
                <w:shd w:val="clear" w:color="auto" w:fill="auto"/>
              </w:tcPr>
            </w:tcPrChange>
          </w:tcPr>
          <w:p w14:paraId="22F62E6B" w14:textId="532EC6D0" w:rsidR="006A6F1A" w:rsidRPr="007C3E78" w:rsidRDefault="006A6F1A" w:rsidP="00B87D2B">
            <w:pPr>
              <w:jc w:val="both"/>
              <w:rPr>
                <w:sz w:val="22"/>
                <w:szCs w:val="22"/>
                <w:lang w:eastAsia="cs-CZ"/>
              </w:rPr>
              <w:pPrChange w:id="578" w:author="Autor">
                <w:pPr/>
              </w:pPrChange>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ins w:id="579" w:author="Autor">
              <w:r w:rsidR="00CB1CAA">
                <w:rPr>
                  <w:sz w:val="22"/>
                  <w:szCs w:val="22"/>
                  <w:lang w:eastAsia="cs-CZ"/>
                </w:rPr>
                <w:t xml:space="preserve"> alebo stavebných prác</w:t>
              </w:r>
            </w:ins>
            <w:r>
              <w:rPr>
                <w:sz w:val="22"/>
                <w:szCs w:val="22"/>
                <w:lang w:eastAsia="cs-CZ"/>
              </w:rPr>
              <w:t xml:space="preserve">, </w:t>
            </w:r>
            <w:r w:rsidRPr="007C3E78">
              <w:rPr>
                <w:sz w:val="22"/>
                <w:szCs w:val="22"/>
                <w:lang w:eastAsia="cs-CZ"/>
              </w:rPr>
              <w:t>bežne dostupných na trhu, prostredníctvom elektronického trhoviska</w:t>
            </w:r>
            <w:ins w:id="580" w:author="Autor">
              <w:r w:rsidR="00362F89">
                <w:rPr>
                  <w:sz w:val="22"/>
                  <w:szCs w:val="22"/>
                  <w:lang w:eastAsia="cs-CZ"/>
                </w:rPr>
                <w:t xml:space="preserve"> </w:t>
              </w:r>
            </w:ins>
          </w:p>
        </w:tc>
        <w:tc>
          <w:tcPr>
            <w:tcW w:w="6379" w:type="dxa"/>
            <w:tcBorders>
              <w:bottom w:val="single" w:sz="4" w:space="0" w:color="auto"/>
            </w:tcBorders>
            <w:shd w:val="clear" w:color="auto" w:fill="auto"/>
            <w:tcPrChange w:id="581" w:author="Autor">
              <w:tcPr>
                <w:tcW w:w="6379" w:type="dxa"/>
                <w:gridSpan w:val="2"/>
                <w:tcBorders>
                  <w:bottom w:val="single" w:sz="4" w:space="0" w:color="auto"/>
                </w:tcBorders>
                <w:shd w:val="clear" w:color="auto" w:fill="auto"/>
              </w:tcPr>
            </w:tcPrChange>
          </w:tcPr>
          <w:p w14:paraId="595F87ED" w14:textId="3DB54699" w:rsidR="006A6F1A" w:rsidRPr="007C3E78" w:rsidRDefault="006A6F1A" w:rsidP="00362F89">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del w:id="582" w:author="Autor">
              <w:r w:rsidR="00CA10DE">
                <w:rPr>
                  <w:sz w:val="22"/>
                  <w:szCs w:val="22"/>
                </w:rPr>
                <w:delText>(vzťahuje</w:delText>
              </w:r>
            </w:del>
            <w:ins w:id="583" w:author="Autor">
              <w:r w:rsidR="003F0D36">
                <w:rPr>
                  <w:sz w:val="22"/>
                  <w:szCs w:val="22"/>
                </w:rPr>
                <w:t>týka</w:t>
              </w:r>
            </w:ins>
            <w:r w:rsidR="003F0D36">
              <w:rPr>
                <w:sz w:val="22"/>
                <w:szCs w:val="22"/>
              </w:rPr>
              <w:t xml:space="preserve"> sa </w:t>
            </w:r>
            <w:del w:id="584" w:author="Autor">
              <w:r w:rsidR="00CA10DE">
                <w:rPr>
                  <w:sz w:val="22"/>
                  <w:szCs w:val="22"/>
                </w:rPr>
                <w:delText>na verejné obstarávanie</w:delText>
              </w:r>
            </w:del>
            <w:ins w:id="585" w:author="Autor">
              <w:r w:rsidR="003F0D36">
                <w:rPr>
                  <w:sz w:val="22"/>
                  <w:szCs w:val="22"/>
                </w:rPr>
                <w:t>zákaziek, ktoré boli</w:t>
              </w:r>
            </w:ins>
            <w:r w:rsidR="003F0D36">
              <w:rPr>
                <w:sz w:val="22"/>
                <w:szCs w:val="22"/>
              </w:rPr>
              <w:t xml:space="preserve">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Change w:id="586" w:author="Autor">
              <w:tcPr>
                <w:tcW w:w="3260" w:type="dxa"/>
                <w:gridSpan w:val="2"/>
                <w:tcBorders>
                  <w:bottom w:val="single" w:sz="4" w:space="0" w:color="auto"/>
                </w:tcBorders>
                <w:shd w:val="clear" w:color="auto" w:fill="auto"/>
              </w:tcPr>
            </w:tcPrChange>
          </w:tcPr>
          <w:p w14:paraId="40EE6CC2" w14:textId="77777777" w:rsidR="006A6F1A" w:rsidRPr="007C3E78" w:rsidRDefault="006A6F1A" w:rsidP="00B87D2B">
            <w:pPr>
              <w:jc w:val="both"/>
              <w:rPr>
                <w:sz w:val="22"/>
                <w:szCs w:val="22"/>
                <w:lang w:eastAsia="cs-CZ"/>
              </w:rPr>
              <w:pPrChange w:id="587" w:author="Autor">
                <w:pPr/>
              </w:pPrChange>
            </w:pPr>
            <w:r>
              <w:rPr>
                <w:sz w:val="22"/>
                <w:szCs w:val="22"/>
                <w:lang w:eastAsia="cs-CZ"/>
              </w:rPr>
              <w:t>5</w:t>
            </w:r>
            <w:r w:rsidRPr="007C3E78">
              <w:rPr>
                <w:sz w:val="22"/>
                <w:szCs w:val="22"/>
                <w:lang w:eastAsia="cs-CZ"/>
              </w:rPr>
              <w:t xml:space="preserve"> %</w:t>
            </w:r>
          </w:p>
          <w:p w14:paraId="15CF2A44" w14:textId="77777777" w:rsidR="006A6F1A" w:rsidRPr="007C3E78" w:rsidRDefault="006A6F1A" w:rsidP="00B87D2B">
            <w:pPr>
              <w:jc w:val="both"/>
              <w:rPr>
                <w:sz w:val="22"/>
                <w:szCs w:val="22"/>
                <w:lang w:eastAsia="cs-CZ"/>
              </w:rPr>
              <w:pPrChange w:id="588" w:author="Autor">
                <w:pPr/>
              </w:pPrChange>
            </w:pPr>
          </w:p>
        </w:tc>
      </w:tr>
      <w:tr w:rsidR="00362F89" w:rsidRPr="007C3E78" w14:paraId="1ABE83CB" w14:textId="77777777" w:rsidTr="006A6F1A">
        <w:trPr>
          <w:ins w:id="589" w:author="Autor"/>
        </w:trPr>
        <w:tc>
          <w:tcPr>
            <w:tcW w:w="675" w:type="dxa"/>
            <w:tcBorders>
              <w:bottom w:val="single" w:sz="4" w:space="0" w:color="auto"/>
            </w:tcBorders>
            <w:shd w:val="clear" w:color="auto" w:fill="auto"/>
            <w:vAlign w:val="center"/>
          </w:tcPr>
          <w:p w14:paraId="2C679AA8" w14:textId="49F382B4" w:rsidR="00362F89" w:rsidRDefault="00362F89" w:rsidP="00020538">
            <w:pPr>
              <w:jc w:val="both"/>
              <w:rPr>
                <w:ins w:id="590" w:author="Autor"/>
                <w:sz w:val="22"/>
                <w:szCs w:val="22"/>
                <w:lang w:eastAsia="cs-CZ"/>
              </w:rPr>
            </w:pPr>
            <w:ins w:id="591" w:author="Autor">
              <w:r>
                <w:rPr>
                  <w:sz w:val="22"/>
                  <w:szCs w:val="22"/>
                  <w:lang w:eastAsia="cs-CZ"/>
                </w:rPr>
                <w:t>15</w:t>
              </w:r>
            </w:ins>
          </w:p>
        </w:tc>
        <w:tc>
          <w:tcPr>
            <w:tcW w:w="3720" w:type="dxa"/>
            <w:tcBorders>
              <w:bottom w:val="single" w:sz="4" w:space="0" w:color="auto"/>
            </w:tcBorders>
            <w:shd w:val="clear" w:color="auto" w:fill="auto"/>
          </w:tcPr>
          <w:p w14:paraId="1DA4F461" w14:textId="51F77C7F" w:rsidR="00362F89" w:rsidRPr="007C3E78" w:rsidRDefault="00362F89" w:rsidP="00020538">
            <w:pPr>
              <w:jc w:val="both"/>
              <w:rPr>
                <w:ins w:id="592" w:author="Autor"/>
                <w:sz w:val="22"/>
                <w:szCs w:val="22"/>
                <w:lang w:eastAsia="cs-CZ"/>
              </w:rPr>
            </w:pPr>
            <w:ins w:id="593" w:author="Autor">
              <w:r>
                <w:rPr>
                  <w:sz w:val="22"/>
                  <w:szCs w:val="22"/>
                  <w:lang w:eastAsia="cs-CZ"/>
                </w:rPr>
                <w:t>Zadanie zákazky na nie bežne dostupné tovary, služby alebo stavebné práce s využitím elektronického trhoviska</w:t>
              </w:r>
              <w:r w:rsidR="004F2B69">
                <w:rPr>
                  <w:sz w:val="22"/>
                  <w:szCs w:val="22"/>
                  <w:lang w:eastAsia="cs-CZ"/>
                </w:rPr>
                <w:t xml:space="preserve"> alebo prostredníctvom dynamického nákupného systému</w:t>
              </w:r>
            </w:ins>
          </w:p>
        </w:tc>
        <w:tc>
          <w:tcPr>
            <w:tcW w:w="6379" w:type="dxa"/>
            <w:tcBorders>
              <w:bottom w:val="single" w:sz="4" w:space="0" w:color="auto"/>
            </w:tcBorders>
            <w:shd w:val="clear" w:color="auto" w:fill="auto"/>
          </w:tcPr>
          <w:p w14:paraId="5C3FDC71" w14:textId="73A036F2" w:rsidR="00362F89" w:rsidRPr="007E5BFC" w:rsidRDefault="00CB1CAA" w:rsidP="00362F89">
            <w:pPr>
              <w:jc w:val="both"/>
              <w:rPr>
                <w:ins w:id="594" w:author="Autor"/>
                <w:sz w:val="22"/>
                <w:szCs w:val="22"/>
                <w:lang w:eastAsia="cs-CZ"/>
              </w:rPr>
            </w:pPr>
            <w:ins w:id="595" w:author="Autor">
              <w:r>
                <w:rPr>
                  <w:sz w:val="22"/>
                  <w:szCs w:val="22"/>
                  <w:lang w:eastAsia="cs-CZ"/>
                </w:rPr>
                <w:t>Verejný obstarávateľ postupoval v rozpore s ustanovením § 108 ods. 1 písm. a) ZVO, keď zákazky na nie bežne dostupné tovary, služby alebo stavebné práce zadával s využitím elektronického trhoviska</w:t>
              </w:r>
              <w:r w:rsidR="004F2B69">
                <w:rPr>
                  <w:sz w:val="22"/>
                  <w:szCs w:val="22"/>
                  <w:lang w:eastAsia="cs-CZ"/>
                </w:rPr>
                <w:t>, resp. v rozpore s § 58 ods. 1 ZVO, keď na nie bežne dostupné tovary, služby alebo stavebné práce využil dynamický nákupný systém</w:t>
              </w:r>
              <w:r>
                <w:rPr>
                  <w:sz w:val="22"/>
                  <w:szCs w:val="22"/>
                  <w:lang w:eastAsia="cs-CZ"/>
                </w:rPr>
                <w:t>.</w:t>
              </w:r>
            </w:ins>
          </w:p>
        </w:tc>
        <w:tc>
          <w:tcPr>
            <w:tcW w:w="3260" w:type="dxa"/>
            <w:tcBorders>
              <w:bottom w:val="single" w:sz="4" w:space="0" w:color="auto"/>
            </w:tcBorders>
            <w:shd w:val="clear" w:color="auto" w:fill="auto"/>
          </w:tcPr>
          <w:p w14:paraId="3731AF7D" w14:textId="780C0B58" w:rsidR="00362F89" w:rsidRDefault="00362F89" w:rsidP="00020538">
            <w:pPr>
              <w:jc w:val="both"/>
              <w:rPr>
                <w:ins w:id="596" w:author="Autor"/>
                <w:sz w:val="22"/>
                <w:szCs w:val="22"/>
                <w:lang w:eastAsia="cs-CZ"/>
              </w:rPr>
            </w:pPr>
            <w:ins w:id="597" w:author="Autor">
              <w:r>
                <w:rPr>
                  <w:sz w:val="22"/>
                  <w:szCs w:val="22"/>
                  <w:lang w:eastAsia="cs-CZ"/>
                </w:rPr>
                <w:t>25%</w:t>
              </w:r>
              <w:r w:rsidR="003F0D36">
                <w:rPr>
                  <w:sz w:val="22"/>
                  <w:szCs w:val="22"/>
                  <w:lang w:eastAsia="cs-CZ"/>
                </w:rPr>
                <w:t>,</w:t>
              </w:r>
              <w:r w:rsidR="003F0D36">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ins>
          </w:p>
          <w:p w14:paraId="18F8C587" w14:textId="6977E24E" w:rsidR="00362F89" w:rsidRDefault="00362F89" w:rsidP="00020538">
            <w:pPr>
              <w:jc w:val="both"/>
              <w:rPr>
                <w:ins w:id="598" w:author="Autor"/>
                <w:sz w:val="22"/>
                <w:szCs w:val="22"/>
                <w:lang w:eastAsia="cs-CZ"/>
              </w:rPr>
            </w:pPr>
          </w:p>
        </w:tc>
      </w:tr>
      <w:tr w:rsidR="003F0D36" w:rsidRPr="007C3E78" w14:paraId="5B5A6542" w14:textId="77777777" w:rsidTr="006A6F1A">
        <w:trPr>
          <w:ins w:id="599" w:author="Autor"/>
        </w:trPr>
        <w:tc>
          <w:tcPr>
            <w:tcW w:w="675" w:type="dxa"/>
            <w:tcBorders>
              <w:bottom w:val="single" w:sz="4" w:space="0" w:color="auto"/>
            </w:tcBorders>
            <w:shd w:val="clear" w:color="auto" w:fill="auto"/>
            <w:vAlign w:val="center"/>
          </w:tcPr>
          <w:p w14:paraId="550542E9" w14:textId="00AED024" w:rsidR="003F0D36" w:rsidRDefault="003F0D36" w:rsidP="003F0D36">
            <w:pPr>
              <w:jc w:val="both"/>
              <w:rPr>
                <w:ins w:id="600" w:author="Autor"/>
                <w:sz w:val="22"/>
                <w:szCs w:val="22"/>
                <w:lang w:eastAsia="cs-CZ"/>
              </w:rPr>
            </w:pPr>
            <w:ins w:id="601" w:author="Autor">
              <w:r>
                <w:rPr>
                  <w:sz w:val="22"/>
                  <w:szCs w:val="22"/>
                  <w:lang w:eastAsia="cs-CZ"/>
                </w:rPr>
                <w:t>16</w:t>
              </w:r>
            </w:ins>
          </w:p>
        </w:tc>
        <w:tc>
          <w:tcPr>
            <w:tcW w:w="3720" w:type="dxa"/>
            <w:tcBorders>
              <w:bottom w:val="single" w:sz="4" w:space="0" w:color="auto"/>
            </w:tcBorders>
            <w:shd w:val="clear" w:color="auto" w:fill="auto"/>
          </w:tcPr>
          <w:p w14:paraId="45E4D689" w14:textId="7A674353" w:rsidR="003F0D36" w:rsidRDefault="003F0D36" w:rsidP="003F0D36">
            <w:pPr>
              <w:jc w:val="both"/>
              <w:rPr>
                <w:ins w:id="602" w:author="Autor"/>
                <w:sz w:val="22"/>
                <w:szCs w:val="22"/>
                <w:lang w:eastAsia="cs-CZ"/>
              </w:rPr>
            </w:pPr>
            <w:ins w:id="603" w:author="Auto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ins>
          </w:p>
        </w:tc>
        <w:tc>
          <w:tcPr>
            <w:tcW w:w="6379" w:type="dxa"/>
            <w:tcBorders>
              <w:bottom w:val="single" w:sz="4" w:space="0" w:color="auto"/>
            </w:tcBorders>
            <w:shd w:val="clear" w:color="auto" w:fill="auto"/>
          </w:tcPr>
          <w:p w14:paraId="5E31D680" w14:textId="60711F6C" w:rsidR="003F0D36" w:rsidRDefault="003F0D36" w:rsidP="003F0D36">
            <w:pPr>
              <w:jc w:val="both"/>
              <w:rPr>
                <w:ins w:id="604" w:author="Autor"/>
                <w:sz w:val="22"/>
                <w:szCs w:val="22"/>
                <w:lang w:eastAsia="cs-CZ"/>
              </w:rPr>
            </w:pPr>
            <w:ins w:id="605" w:author="Auto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ins>
          </w:p>
          <w:p w14:paraId="674CD021" w14:textId="77777777" w:rsidR="003F0D36" w:rsidRDefault="003F0D36" w:rsidP="003F0D36">
            <w:pPr>
              <w:jc w:val="both"/>
              <w:rPr>
                <w:ins w:id="606" w:author="Autor"/>
                <w:sz w:val="22"/>
                <w:szCs w:val="22"/>
                <w:lang w:eastAsia="cs-CZ"/>
              </w:rPr>
            </w:pPr>
          </w:p>
          <w:p w14:paraId="56C92737" w14:textId="4475D909" w:rsidR="003F0D36" w:rsidRDefault="003F0D36" w:rsidP="003F0D36">
            <w:pPr>
              <w:jc w:val="both"/>
              <w:rPr>
                <w:ins w:id="607" w:author="Autor"/>
                <w:sz w:val="22"/>
                <w:szCs w:val="22"/>
                <w:lang w:eastAsia="cs-CZ"/>
              </w:rPr>
            </w:pPr>
            <w:ins w:id="608" w:author="Auto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ins>
          </w:p>
          <w:p w14:paraId="5CE2E2C4" w14:textId="77777777" w:rsidR="003F0D36" w:rsidRPr="00AB2DF3" w:rsidRDefault="003F0D36" w:rsidP="003F0D36">
            <w:pPr>
              <w:jc w:val="both"/>
              <w:rPr>
                <w:ins w:id="609" w:author="Autor"/>
                <w:sz w:val="22"/>
                <w:szCs w:val="22"/>
                <w:lang w:eastAsia="cs-CZ"/>
              </w:rPr>
            </w:pPr>
            <w:ins w:id="610" w:author="Autor">
              <w:r>
                <w:rPr>
                  <w:sz w:val="22"/>
                  <w:szCs w:val="22"/>
                  <w:lang w:eastAsia="cs-CZ"/>
                </w:rPr>
                <w:t xml:space="preserve">Tento typ porušenia sa aplikuje aj v prípade, že v rámci prieskumu trhu pri zákazke s nízkou hodnotou do 15 000 eur a </w:t>
              </w:r>
              <w:r w:rsidRPr="00EB00F8">
                <w:rPr>
                  <w:sz w:val="22"/>
                  <w:szCs w:val="22"/>
                  <w:lang w:eastAsia="cs-CZ"/>
                </w:rPr>
                <w:t>zákaz</w:t>
              </w:r>
              <w:r>
                <w:rPr>
                  <w:sz w:val="22"/>
                  <w:szCs w:val="22"/>
                  <w:lang w:eastAsia="cs-CZ"/>
                </w:rPr>
                <w:t xml:space="preserve">ke </w:t>
              </w:r>
              <w:r w:rsidRPr="00EB00F8">
                <w:rPr>
                  <w:sz w:val="22"/>
                  <w:szCs w:val="22"/>
                  <w:lang w:eastAsia="cs-CZ"/>
                </w:rPr>
                <w:t xml:space="preserve">zadávanej </w:t>
              </w:r>
              <w:r w:rsidRPr="00EB00F8">
                <w:rPr>
                  <w:sz w:val="22"/>
                  <w:szCs w:val="22"/>
                  <w:lang w:eastAsia="cs-CZ"/>
                </w:rPr>
                <w:lastRenderedPageBreak/>
                <w:t>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ins>
          </w:p>
          <w:p w14:paraId="6C43CBCA" w14:textId="77777777" w:rsidR="003F0D36" w:rsidRDefault="003F0D36" w:rsidP="003F0D36">
            <w:pPr>
              <w:jc w:val="both"/>
              <w:rPr>
                <w:ins w:id="611" w:author="Autor"/>
                <w:sz w:val="22"/>
                <w:szCs w:val="22"/>
                <w:lang w:eastAsia="cs-CZ"/>
              </w:rPr>
            </w:pPr>
          </w:p>
          <w:p w14:paraId="77072334" w14:textId="1BEDA2FA" w:rsidR="003F0D36" w:rsidRDefault="003F0D36" w:rsidP="003F0D36">
            <w:pPr>
              <w:jc w:val="both"/>
              <w:rPr>
                <w:ins w:id="612" w:author="Autor"/>
                <w:sz w:val="22"/>
                <w:szCs w:val="22"/>
                <w:lang w:eastAsia="cs-CZ"/>
              </w:rPr>
            </w:pPr>
            <w:ins w:id="613" w:author="Auto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na relevantnom trhu neexistuje viac ako 1 alebo 2 dodávatelia znáša prijímateľ.</w:t>
              </w:r>
            </w:ins>
          </w:p>
        </w:tc>
        <w:tc>
          <w:tcPr>
            <w:tcW w:w="3260" w:type="dxa"/>
            <w:tcBorders>
              <w:bottom w:val="single" w:sz="4" w:space="0" w:color="auto"/>
            </w:tcBorders>
            <w:shd w:val="clear" w:color="auto" w:fill="auto"/>
          </w:tcPr>
          <w:p w14:paraId="017950A0" w14:textId="77777777" w:rsidR="003F0D36" w:rsidRPr="00AB2DF3" w:rsidRDefault="003F0D36" w:rsidP="003F0D36">
            <w:pPr>
              <w:jc w:val="both"/>
              <w:rPr>
                <w:ins w:id="614" w:author="Autor"/>
                <w:sz w:val="22"/>
                <w:szCs w:val="22"/>
                <w:lang w:eastAsia="cs-CZ"/>
              </w:rPr>
            </w:pPr>
            <w:ins w:id="615" w:author="Autor">
              <w:r w:rsidRPr="00AB2DF3">
                <w:rPr>
                  <w:sz w:val="22"/>
                  <w:szCs w:val="22"/>
                  <w:lang w:eastAsia="cs-CZ"/>
                </w:rPr>
                <w:lastRenderedPageBreak/>
                <w:t>100 %, ak prijímateľ nezaslal výzvu na predkladanie ponúk minimálne trom vybraným záujemcom v prípade zákazky s nízkou hodnotou do 15 000 eur alebo v prípade zákazky zadávanej osobou, ktorej verejný obstarávateľ poskytne 50% a menej finančných prostriedkov z NFP v hodnote do 100 000 eur.</w:t>
              </w:r>
            </w:ins>
          </w:p>
          <w:p w14:paraId="2616C000" w14:textId="77777777" w:rsidR="003F0D36" w:rsidRPr="00AB2DF3" w:rsidRDefault="003F0D36" w:rsidP="003F0D36">
            <w:pPr>
              <w:jc w:val="both"/>
              <w:rPr>
                <w:ins w:id="616" w:author="Autor"/>
                <w:sz w:val="22"/>
                <w:szCs w:val="22"/>
                <w:lang w:eastAsia="cs-CZ"/>
              </w:rPr>
            </w:pPr>
          </w:p>
          <w:p w14:paraId="67DE6F22" w14:textId="78140C9A" w:rsidR="003F0D36" w:rsidRDefault="003F0D36" w:rsidP="003F0D36">
            <w:pPr>
              <w:jc w:val="both"/>
              <w:rPr>
                <w:ins w:id="617" w:author="Autor"/>
                <w:sz w:val="22"/>
                <w:szCs w:val="22"/>
                <w:lang w:eastAsia="cs-CZ"/>
              </w:rPr>
            </w:pPr>
            <w:ins w:id="618" w:author="Autor">
              <w:r w:rsidRPr="00AB2DF3">
                <w:rPr>
                  <w:sz w:val="22"/>
                  <w:szCs w:val="22"/>
                  <w:lang w:eastAsia="cs-CZ"/>
                </w:rPr>
                <w:lastRenderedPageBreak/>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predkladanie ponúk minimálne trom vybraným záujemcom v prípade zákazky s nízkou hodnotou nad 15 000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r w:rsidRPr="00AB2DF3">
                <w:rPr>
                  <w:sz w:val="22"/>
                  <w:szCs w:val="22"/>
                  <w:lang w:eastAsia="cs-CZ"/>
                </w:rPr>
                <w:fldChar w:fldCharType="begin"/>
              </w:r>
              <w:r w:rsidRPr="00AB2DF3">
                <w:rPr>
                  <w:sz w:val="22"/>
                  <w:szCs w:val="22"/>
                  <w:lang w:eastAsia="cs-CZ"/>
                </w:rPr>
                <w:instrText xml:space="preserve"> HYPERLINK "http://www.partnerskadohoda.gov.sk" </w:instrText>
              </w:r>
              <w:r w:rsidRPr="00AB2DF3">
                <w:rPr>
                  <w:sz w:val="22"/>
                  <w:szCs w:val="22"/>
                  <w:lang w:eastAsia="cs-CZ"/>
                </w:rPr>
                <w:fldChar w:fldCharType="separate"/>
              </w:r>
              <w:r w:rsidRPr="00AB2DF3">
                <w:rPr>
                  <w:rStyle w:val="Hypertextovprepojenie"/>
                  <w:sz w:val="22"/>
                  <w:szCs w:val="22"/>
                  <w:lang w:eastAsia="cs-CZ"/>
                </w:rPr>
                <w:t>www.partnerskadohoda.gov.sk</w:t>
              </w:r>
              <w:r w:rsidRPr="00AB2DF3">
                <w:rPr>
                  <w:sz w:val="22"/>
                  <w:szCs w:val="22"/>
                  <w:lang w:eastAsia="cs-CZ"/>
                </w:rPr>
                <w:fldChar w:fldCharType="end"/>
              </w:r>
              <w:r w:rsidRPr="00AB2DF3">
                <w:rPr>
                  <w:sz w:val="22"/>
                  <w:szCs w:val="22"/>
                  <w:lang w:eastAsia="cs-CZ"/>
                </w:rPr>
                <w:t xml:space="preserve"> </w:t>
              </w:r>
            </w:ins>
          </w:p>
        </w:tc>
      </w:tr>
      <w:tr w:rsidR="003F0D36" w:rsidRPr="007C3E78" w14:paraId="230B8CDC" w14:textId="77777777" w:rsidTr="006A6F1A">
        <w:trPr>
          <w:ins w:id="619" w:author="Autor"/>
        </w:trPr>
        <w:tc>
          <w:tcPr>
            <w:tcW w:w="675" w:type="dxa"/>
            <w:tcBorders>
              <w:bottom w:val="single" w:sz="4" w:space="0" w:color="auto"/>
            </w:tcBorders>
            <w:shd w:val="clear" w:color="auto" w:fill="auto"/>
            <w:vAlign w:val="center"/>
          </w:tcPr>
          <w:p w14:paraId="7B5A3687" w14:textId="33BB527D" w:rsidR="003F0D36" w:rsidRDefault="003F0D36" w:rsidP="003F0D36">
            <w:pPr>
              <w:jc w:val="both"/>
              <w:rPr>
                <w:ins w:id="620" w:author="Autor"/>
                <w:sz w:val="22"/>
                <w:szCs w:val="22"/>
                <w:lang w:eastAsia="cs-CZ"/>
              </w:rPr>
            </w:pPr>
            <w:ins w:id="621" w:author="Autor">
              <w:r>
                <w:rPr>
                  <w:sz w:val="22"/>
                  <w:szCs w:val="22"/>
                  <w:lang w:eastAsia="cs-CZ"/>
                </w:rPr>
                <w:lastRenderedPageBreak/>
                <w:t>17</w:t>
              </w:r>
            </w:ins>
          </w:p>
        </w:tc>
        <w:tc>
          <w:tcPr>
            <w:tcW w:w="3720" w:type="dxa"/>
            <w:tcBorders>
              <w:bottom w:val="single" w:sz="4" w:space="0" w:color="auto"/>
            </w:tcBorders>
            <w:shd w:val="clear" w:color="auto" w:fill="auto"/>
          </w:tcPr>
          <w:p w14:paraId="4EEACA2F" w14:textId="58FB8D34" w:rsidR="003F0D36" w:rsidRDefault="003F0D36" w:rsidP="003F0D36">
            <w:pPr>
              <w:jc w:val="both"/>
              <w:rPr>
                <w:ins w:id="622" w:author="Autor"/>
                <w:sz w:val="22"/>
                <w:szCs w:val="22"/>
                <w:lang w:eastAsia="cs-CZ"/>
              </w:rPr>
            </w:pPr>
            <w:ins w:id="623" w:author="Autor">
              <w:r>
                <w:rPr>
                  <w:sz w:val="22"/>
                  <w:szCs w:val="22"/>
                  <w:lang w:eastAsia="cs-CZ"/>
                </w:rPr>
                <w:t>Nedodržanie povinnej elektronickej komunikácie pri zadávaní nadlimitných a podlimitných zákaziek VO po 18.10.2018</w:t>
              </w:r>
            </w:ins>
          </w:p>
        </w:tc>
        <w:tc>
          <w:tcPr>
            <w:tcW w:w="6379" w:type="dxa"/>
            <w:tcBorders>
              <w:bottom w:val="single" w:sz="4" w:space="0" w:color="auto"/>
            </w:tcBorders>
            <w:shd w:val="clear" w:color="auto" w:fill="auto"/>
          </w:tcPr>
          <w:p w14:paraId="205B51B5" w14:textId="2A308B2A" w:rsidR="003F0D36" w:rsidRDefault="003F0D36" w:rsidP="003F0D36">
            <w:pPr>
              <w:jc w:val="both"/>
              <w:rPr>
                <w:ins w:id="624" w:author="Autor"/>
                <w:sz w:val="22"/>
                <w:szCs w:val="22"/>
                <w:lang w:eastAsia="cs-CZ"/>
              </w:rPr>
            </w:pPr>
            <w:ins w:id="625" w:author="Autor">
              <w:r>
                <w:rPr>
                  <w:sz w:val="22"/>
                  <w:szCs w:val="22"/>
                  <w:lang w:eastAsia="cs-CZ"/>
                </w:rPr>
                <w:t>Verejný obstarávateľ nedodržal po 18.10.2018 povinnú elektronickú komunikáciu v prípade zadávania nadlimitnej alebo podlimitnej zákazky v súlade s § 20 ZVO.</w:t>
              </w:r>
            </w:ins>
          </w:p>
        </w:tc>
        <w:tc>
          <w:tcPr>
            <w:tcW w:w="3260" w:type="dxa"/>
            <w:tcBorders>
              <w:bottom w:val="single" w:sz="4" w:space="0" w:color="auto"/>
            </w:tcBorders>
            <w:shd w:val="clear" w:color="auto" w:fill="auto"/>
          </w:tcPr>
          <w:p w14:paraId="75D55D1F" w14:textId="77777777" w:rsidR="003F0D36" w:rsidRDefault="003F0D36" w:rsidP="003F0D36">
            <w:pPr>
              <w:jc w:val="both"/>
              <w:rPr>
                <w:ins w:id="626" w:author="Autor"/>
                <w:sz w:val="22"/>
                <w:szCs w:val="22"/>
                <w:lang w:eastAsia="cs-CZ"/>
              </w:rPr>
            </w:pPr>
            <w:ins w:id="627" w:author="Autor">
              <w:r>
                <w:rPr>
                  <w:sz w:val="22"/>
                  <w:szCs w:val="22"/>
                  <w:lang w:eastAsia="cs-CZ"/>
                </w:rPr>
                <w:t>25%</w:t>
              </w:r>
            </w:ins>
          </w:p>
          <w:p w14:paraId="09BCF8E5" w14:textId="77777777" w:rsidR="003F0D36" w:rsidRDefault="003F0D36" w:rsidP="003F0D36">
            <w:pPr>
              <w:jc w:val="both"/>
              <w:rPr>
                <w:ins w:id="628" w:author="Autor"/>
                <w:sz w:val="22"/>
                <w:szCs w:val="22"/>
                <w:lang w:eastAsia="cs-CZ"/>
              </w:rPr>
            </w:pPr>
          </w:p>
          <w:p w14:paraId="6A5A3E0E" w14:textId="206F0472" w:rsidR="003F0D36" w:rsidRDefault="003F0D36" w:rsidP="003F0D36">
            <w:pPr>
              <w:jc w:val="both"/>
              <w:rPr>
                <w:ins w:id="629" w:author="Autor"/>
                <w:sz w:val="22"/>
                <w:szCs w:val="22"/>
                <w:lang w:eastAsia="cs-CZ"/>
              </w:rPr>
            </w:pPr>
            <w:ins w:id="630" w:author="Autor">
              <w:r w:rsidRPr="00190AED">
                <w:rPr>
                  <w:sz w:val="22"/>
                  <w:szCs w:val="22"/>
                  <w:lang w:eastAsia="cs-CZ"/>
                </w:rPr>
                <w:t>Táto sadzba môže byť znížená na 10 % v závislosti od závažnosti porušenia.</w:t>
              </w:r>
            </w:ins>
          </w:p>
        </w:tc>
      </w:tr>
      <w:tr w:rsidR="003F0D36" w:rsidRPr="007C3E78" w14:paraId="773B7273"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3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632" w:author="Autor">
            <w:trPr>
              <w:gridAfter w:val="0"/>
            </w:trPr>
          </w:trPrChange>
        </w:trPr>
        <w:tc>
          <w:tcPr>
            <w:tcW w:w="14034" w:type="dxa"/>
            <w:gridSpan w:val="4"/>
            <w:shd w:val="clear" w:color="auto" w:fill="BFBFBF" w:themeFill="background1" w:themeFillShade="BF"/>
            <w:vAlign w:val="center"/>
            <w:tcPrChange w:id="633" w:author="Autor">
              <w:tcPr>
                <w:tcW w:w="14034" w:type="dxa"/>
                <w:gridSpan w:val="8"/>
                <w:shd w:val="clear" w:color="auto" w:fill="BFBFBF" w:themeFill="background1" w:themeFillShade="BF"/>
                <w:vAlign w:val="center"/>
              </w:tcPr>
            </w:tcPrChange>
          </w:tcPr>
          <w:p w14:paraId="42D4C2A1" w14:textId="77777777" w:rsidR="003F0D36" w:rsidRPr="007C3E78" w:rsidRDefault="003F0D36" w:rsidP="00B87D2B">
            <w:pPr>
              <w:jc w:val="both"/>
              <w:rPr>
                <w:sz w:val="22"/>
                <w:szCs w:val="22"/>
                <w:lang w:eastAsia="cs-CZ"/>
              </w:rPr>
              <w:pPrChange w:id="634" w:author="Autor">
                <w:pPr>
                  <w:jc w:val="center"/>
                </w:pPr>
              </w:pPrChange>
            </w:pPr>
            <w:r w:rsidRPr="007C3E78">
              <w:rPr>
                <w:b/>
                <w:sz w:val="22"/>
                <w:szCs w:val="22"/>
                <w:lang w:eastAsia="cs-CZ"/>
              </w:rPr>
              <w:t>Vyhodnocovanie súťaže</w:t>
            </w:r>
          </w:p>
        </w:tc>
      </w:tr>
      <w:tr w:rsidR="003F0D36" w:rsidRPr="007C3E78" w14:paraId="4B06008F"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35"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636" w:author="Autor">
            <w:trPr>
              <w:gridAfter w:val="0"/>
            </w:trPr>
          </w:trPrChange>
        </w:trPr>
        <w:tc>
          <w:tcPr>
            <w:tcW w:w="675" w:type="dxa"/>
            <w:shd w:val="clear" w:color="auto" w:fill="auto"/>
            <w:vAlign w:val="center"/>
            <w:tcPrChange w:id="637" w:author="Autor">
              <w:tcPr>
                <w:tcW w:w="675" w:type="dxa"/>
                <w:gridSpan w:val="2"/>
                <w:shd w:val="clear" w:color="auto" w:fill="auto"/>
                <w:vAlign w:val="center"/>
              </w:tcPr>
            </w:tcPrChange>
          </w:tcPr>
          <w:p w14:paraId="3EA2AF6C" w14:textId="6E62387E" w:rsidR="003F0D36" w:rsidRPr="007C3E78" w:rsidRDefault="006A6F1A" w:rsidP="00B87D2B">
            <w:pPr>
              <w:jc w:val="both"/>
              <w:rPr>
                <w:sz w:val="22"/>
                <w:szCs w:val="22"/>
                <w:lang w:eastAsia="cs-CZ"/>
              </w:rPr>
              <w:pPrChange w:id="638" w:author="Autor">
                <w:pPr>
                  <w:jc w:val="center"/>
                </w:pPr>
              </w:pPrChange>
            </w:pPr>
            <w:del w:id="639" w:author="Autor">
              <w:r w:rsidRPr="007C3E78">
                <w:rPr>
                  <w:sz w:val="22"/>
                  <w:szCs w:val="22"/>
                  <w:lang w:eastAsia="cs-CZ"/>
                </w:rPr>
                <w:delText>1</w:delText>
              </w:r>
              <w:r>
                <w:rPr>
                  <w:sz w:val="22"/>
                  <w:szCs w:val="22"/>
                  <w:lang w:eastAsia="cs-CZ"/>
                </w:rPr>
                <w:delText>5</w:delText>
              </w:r>
            </w:del>
            <w:ins w:id="640" w:author="Autor">
              <w:r w:rsidR="003F0D36" w:rsidRPr="007C3E78">
                <w:rPr>
                  <w:sz w:val="22"/>
                  <w:szCs w:val="22"/>
                  <w:lang w:eastAsia="cs-CZ"/>
                </w:rPr>
                <w:t>1</w:t>
              </w:r>
              <w:r w:rsidR="003F0D36">
                <w:rPr>
                  <w:sz w:val="22"/>
                  <w:szCs w:val="22"/>
                  <w:lang w:eastAsia="cs-CZ"/>
                </w:rPr>
                <w:t>8</w:t>
              </w:r>
            </w:ins>
          </w:p>
        </w:tc>
        <w:tc>
          <w:tcPr>
            <w:tcW w:w="3720" w:type="dxa"/>
            <w:shd w:val="clear" w:color="auto" w:fill="auto"/>
            <w:tcPrChange w:id="641" w:author="Autor">
              <w:tcPr>
                <w:tcW w:w="3720" w:type="dxa"/>
                <w:gridSpan w:val="2"/>
                <w:shd w:val="clear" w:color="auto" w:fill="auto"/>
              </w:tcPr>
            </w:tcPrChange>
          </w:tcPr>
          <w:p w14:paraId="02308FA4" w14:textId="77777777" w:rsidR="003F0D36" w:rsidRPr="007C3E78" w:rsidRDefault="003F0D36" w:rsidP="00B87D2B">
            <w:pPr>
              <w:jc w:val="both"/>
              <w:rPr>
                <w:sz w:val="22"/>
                <w:szCs w:val="22"/>
                <w:lang w:eastAsia="cs-CZ"/>
              </w:rPr>
              <w:pPrChange w:id="642" w:author="Autor">
                <w:pPr/>
              </w:pPrChange>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Change w:id="643" w:author="Autor">
              <w:tcPr>
                <w:tcW w:w="6379" w:type="dxa"/>
                <w:gridSpan w:val="2"/>
                <w:shd w:val="clear" w:color="auto" w:fill="auto"/>
              </w:tcPr>
            </w:tcPrChange>
          </w:tcPr>
          <w:p w14:paraId="1C032C0B" w14:textId="77777777" w:rsidR="003F0D36" w:rsidRPr="007C3E78" w:rsidRDefault="003F0D36" w:rsidP="003F0D36">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Change w:id="644" w:author="Autor">
              <w:tcPr>
                <w:tcW w:w="3260" w:type="dxa"/>
                <w:gridSpan w:val="2"/>
                <w:shd w:val="clear" w:color="auto" w:fill="auto"/>
              </w:tcPr>
            </w:tcPrChange>
          </w:tcPr>
          <w:p w14:paraId="40BD74F2" w14:textId="77777777" w:rsidR="003F0D36" w:rsidRPr="007C3E78" w:rsidRDefault="003F0D36" w:rsidP="00B87D2B">
            <w:pPr>
              <w:jc w:val="both"/>
              <w:rPr>
                <w:sz w:val="22"/>
                <w:szCs w:val="22"/>
                <w:lang w:eastAsia="cs-CZ"/>
              </w:rPr>
              <w:pPrChange w:id="645" w:author="Autor">
                <w:pPr/>
              </w:pPrChange>
            </w:pPr>
            <w:r w:rsidRPr="007C3E78">
              <w:rPr>
                <w:sz w:val="22"/>
                <w:szCs w:val="22"/>
                <w:lang w:eastAsia="cs-CZ"/>
              </w:rPr>
              <w:t>25 %</w:t>
            </w:r>
          </w:p>
          <w:p w14:paraId="3F3C3551" w14:textId="77777777" w:rsidR="003F0D36" w:rsidRPr="007C3E78" w:rsidRDefault="003F0D36" w:rsidP="00B87D2B">
            <w:pPr>
              <w:jc w:val="both"/>
              <w:rPr>
                <w:sz w:val="22"/>
                <w:szCs w:val="22"/>
                <w:lang w:eastAsia="cs-CZ"/>
              </w:rPr>
              <w:pPrChange w:id="646" w:author="Autor">
                <w:pPr/>
              </w:pPrChange>
            </w:pPr>
          </w:p>
          <w:p w14:paraId="03D63042" w14:textId="77777777" w:rsidR="003F0D36" w:rsidRPr="007C3E78" w:rsidRDefault="003F0D36" w:rsidP="00B87D2B">
            <w:pPr>
              <w:jc w:val="both"/>
              <w:rPr>
                <w:sz w:val="22"/>
                <w:szCs w:val="22"/>
                <w:lang w:eastAsia="cs-CZ"/>
              </w:rPr>
              <w:pPrChange w:id="647"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21F30BD"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4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649" w:author="Autor">
            <w:trPr>
              <w:gridAfter w:val="0"/>
            </w:trPr>
          </w:trPrChange>
        </w:trPr>
        <w:tc>
          <w:tcPr>
            <w:tcW w:w="675" w:type="dxa"/>
            <w:shd w:val="clear" w:color="auto" w:fill="auto"/>
            <w:vAlign w:val="center"/>
            <w:tcPrChange w:id="650" w:author="Autor">
              <w:tcPr>
                <w:tcW w:w="675" w:type="dxa"/>
                <w:gridSpan w:val="2"/>
                <w:shd w:val="clear" w:color="auto" w:fill="auto"/>
                <w:vAlign w:val="center"/>
              </w:tcPr>
            </w:tcPrChange>
          </w:tcPr>
          <w:p w14:paraId="40504AB6" w14:textId="491E1C9B" w:rsidR="003F0D36" w:rsidRPr="007C3E78" w:rsidRDefault="006A6F1A" w:rsidP="00B87D2B">
            <w:pPr>
              <w:jc w:val="both"/>
              <w:rPr>
                <w:sz w:val="22"/>
                <w:szCs w:val="22"/>
                <w:lang w:eastAsia="cs-CZ"/>
              </w:rPr>
              <w:pPrChange w:id="651" w:author="Autor">
                <w:pPr>
                  <w:jc w:val="center"/>
                </w:pPr>
              </w:pPrChange>
            </w:pPr>
            <w:del w:id="652" w:author="Autor">
              <w:r w:rsidRPr="007C3E78">
                <w:rPr>
                  <w:sz w:val="22"/>
                  <w:szCs w:val="22"/>
                  <w:lang w:eastAsia="cs-CZ"/>
                </w:rPr>
                <w:delText>1</w:delText>
              </w:r>
              <w:r>
                <w:rPr>
                  <w:sz w:val="22"/>
                  <w:szCs w:val="22"/>
                  <w:lang w:eastAsia="cs-CZ"/>
                </w:rPr>
                <w:delText>6</w:delText>
              </w:r>
            </w:del>
            <w:ins w:id="653" w:author="Autor">
              <w:r w:rsidR="003F0D36" w:rsidRPr="007C3E78">
                <w:rPr>
                  <w:sz w:val="22"/>
                  <w:szCs w:val="22"/>
                  <w:lang w:eastAsia="cs-CZ"/>
                </w:rPr>
                <w:t>1</w:t>
              </w:r>
              <w:r w:rsidR="003F0D36">
                <w:rPr>
                  <w:sz w:val="22"/>
                  <w:szCs w:val="22"/>
                  <w:lang w:eastAsia="cs-CZ"/>
                </w:rPr>
                <w:t>9</w:t>
              </w:r>
            </w:ins>
          </w:p>
        </w:tc>
        <w:tc>
          <w:tcPr>
            <w:tcW w:w="3720" w:type="dxa"/>
            <w:shd w:val="clear" w:color="auto" w:fill="auto"/>
            <w:tcPrChange w:id="654" w:author="Autor">
              <w:tcPr>
                <w:tcW w:w="3720" w:type="dxa"/>
                <w:gridSpan w:val="2"/>
                <w:shd w:val="clear" w:color="auto" w:fill="auto"/>
              </w:tcPr>
            </w:tcPrChange>
          </w:tcPr>
          <w:p w14:paraId="634EFD02" w14:textId="77777777" w:rsidR="003F0D36" w:rsidRPr="007C3E78" w:rsidRDefault="003F0D36" w:rsidP="00B87D2B">
            <w:pPr>
              <w:jc w:val="both"/>
              <w:rPr>
                <w:sz w:val="22"/>
                <w:szCs w:val="22"/>
                <w:lang w:eastAsia="cs-CZ"/>
              </w:rPr>
              <w:pPrChange w:id="655" w:author="Autor">
                <w:pPr/>
              </w:pPrChange>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Change w:id="656" w:author="Autor">
              <w:tcPr>
                <w:tcW w:w="6379" w:type="dxa"/>
                <w:gridSpan w:val="2"/>
                <w:shd w:val="clear" w:color="auto" w:fill="auto"/>
              </w:tcPr>
            </w:tcPrChange>
          </w:tcPr>
          <w:p w14:paraId="684D2E36" w14:textId="77777777" w:rsidR="003F0D36" w:rsidRPr="007C3E78" w:rsidRDefault="003F0D36" w:rsidP="003F0D36">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Change w:id="657" w:author="Autor">
              <w:tcPr>
                <w:tcW w:w="3260" w:type="dxa"/>
                <w:gridSpan w:val="2"/>
                <w:shd w:val="clear" w:color="auto" w:fill="auto"/>
              </w:tcPr>
            </w:tcPrChange>
          </w:tcPr>
          <w:p w14:paraId="73F2AA73" w14:textId="77777777" w:rsidR="003F0D36" w:rsidRPr="007C3E78" w:rsidRDefault="003F0D36" w:rsidP="00B87D2B">
            <w:pPr>
              <w:jc w:val="both"/>
              <w:rPr>
                <w:sz w:val="22"/>
                <w:szCs w:val="22"/>
                <w:lang w:eastAsia="cs-CZ"/>
              </w:rPr>
              <w:pPrChange w:id="658" w:author="Autor">
                <w:pPr/>
              </w:pPrChange>
            </w:pPr>
            <w:r w:rsidRPr="007C3E78">
              <w:rPr>
                <w:sz w:val="22"/>
                <w:szCs w:val="22"/>
                <w:lang w:eastAsia="cs-CZ"/>
              </w:rPr>
              <w:t>25 %</w:t>
            </w:r>
          </w:p>
          <w:p w14:paraId="3F820001" w14:textId="77777777" w:rsidR="003F0D36" w:rsidRPr="007C3E78" w:rsidRDefault="003F0D36" w:rsidP="00B87D2B">
            <w:pPr>
              <w:jc w:val="both"/>
              <w:rPr>
                <w:sz w:val="22"/>
                <w:szCs w:val="22"/>
                <w:lang w:eastAsia="cs-CZ"/>
              </w:rPr>
              <w:pPrChange w:id="659" w:author="Autor">
                <w:pPr/>
              </w:pPrChange>
            </w:pPr>
          </w:p>
          <w:p w14:paraId="7946F483" w14:textId="77777777" w:rsidR="003F0D36" w:rsidRPr="007C3E78" w:rsidRDefault="003F0D36" w:rsidP="00B87D2B">
            <w:pPr>
              <w:jc w:val="both"/>
              <w:rPr>
                <w:sz w:val="22"/>
                <w:szCs w:val="22"/>
                <w:lang w:eastAsia="cs-CZ"/>
              </w:rPr>
              <w:pPrChange w:id="660" w:author="Autor">
                <w:pPr/>
              </w:pPrChange>
            </w:pPr>
            <w:r w:rsidRPr="007C3E78">
              <w:rPr>
                <w:sz w:val="22"/>
                <w:szCs w:val="22"/>
                <w:lang w:eastAsia="cs-CZ"/>
              </w:rPr>
              <w:lastRenderedPageBreak/>
              <w:t>Táto sadzba môže byť znížená na 10 % alebo 5 % v závislosti od závažnosti porušenia</w:t>
            </w:r>
            <w:r>
              <w:rPr>
                <w:sz w:val="22"/>
                <w:szCs w:val="22"/>
                <w:lang w:eastAsia="cs-CZ"/>
              </w:rPr>
              <w:t>.</w:t>
            </w:r>
          </w:p>
        </w:tc>
      </w:tr>
      <w:tr w:rsidR="003F0D36" w:rsidRPr="007C3E78" w14:paraId="0E6FAAFC"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6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662" w:author="Autor">
            <w:trPr>
              <w:gridAfter w:val="0"/>
            </w:trPr>
          </w:trPrChange>
        </w:trPr>
        <w:tc>
          <w:tcPr>
            <w:tcW w:w="675" w:type="dxa"/>
            <w:shd w:val="clear" w:color="auto" w:fill="auto"/>
            <w:vAlign w:val="center"/>
            <w:tcPrChange w:id="663" w:author="Autor">
              <w:tcPr>
                <w:tcW w:w="675" w:type="dxa"/>
                <w:gridSpan w:val="2"/>
                <w:shd w:val="clear" w:color="auto" w:fill="auto"/>
                <w:vAlign w:val="center"/>
              </w:tcPr>
            </w:tcPrChange>
          </w:tcPr>
          <w:p w14:paraId="719D92E8" w14:textId="233C3044" w:rsidR="003F0D36" w:rsidRPr="007C3E78" w:rsidRDefault="006A6F1A" w:rsidP="00B87D2B">
            <w:pPr>
              <w:jc w:val="both"/>
              <w:rPr>
                <w:sz w:val="22"/>
                <w:szCs w:val="22"/>
                <w:lang w:eastAsia="cs-CZ"/>
              </w:rPr>
              <w:pPrChange w:id="664" w:author="Autor">
                <w:pPr>
                  <w:jc w:val="center"/>
                </w:pPr>
              </w:pPrChange>
            </w:pPr>
            <w:del w:id="665" w:author="Autor">
              <w:r w:rsidRPr="007C3E78">
                <w:rPr>
                  <w:sz w:val="22"/>
                  <w:szCs w:val="22"/>
                  <w:lang w:eastAsia="cs-CZ"/>
                </w:rPr>
                <w:lastRenderedPageBreak/>
                <w:delText>1</w:delText>
              </w:r>
              <w:r>
                <w:rPr>
                  <w:sz w:val="22"/>
                  <w:szCs w:val="22"/>
                  <w:lang w:eastAsia="cs-CZ"/>
                </w:rPr>
                <w:delText>7</w:delText>
              </w:r>
            </w:del>
            <w:ins w:id="666" w:author="Autor">
              <w:r w:rsidR="003F0D36">
                <w:rPr>
                  <w:sz w:val="22"/>
                  <w:szCs w:val="22"/>
                  <w:lang w:eastAsia="cs-CZ"/>
                </w:rPr>
                <w:t>20</w:t>
              </w:r>
            </w:ins>
          </w:p>
        </w:tc>
        <w:tc>
          <w:tcPr>
            <w:tcW w:w="3720" w:type="dxa"/>
            <w:shd w:val="clear" w:color="auto" w:fill="auto"/>
            <w:tcPrChange w:id="667" w:author="Autor">
              <w:tcPr>
                <w:tcW w:w="3720" w:type="dxa"/>
                <w:gridSpan w:val="2"/>
                <w:shd w:val="clear" w:color="auto" w:fill="auto"/>
              </w:tcPr>
            </w:tcPrChange>
          </w:tcPr>
          <w:p w14:paraId="4519BCBA" w14:textId="77777777" w:rsidR="003F0D36" w:rsidRPr="007C3E78" w:rsidRDefault="003F0D36" w:rsidP="00B87D2B">
            <w:pPr>
              <w:jc w:val="both"/>
              <w:rPr>
                <w:sz w:val="22"/>
                <w:szCs w:val="22"/>
                <w:lang w:eastAsia="cs-CZ"/>
              </w:rPr>
              <w:pPrChange w:id="668" w:author="Autor">
                <w:pPr/>
              </w:pPrChange>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Change w:id="669" w:author="Autor">
              <w:tcPr>
                <w:tcW w:w="6379" w:type="dxa"/>
                <w:gridSpan w:val="2"/>
                <w:shd w:val="clear" w:color="auto" w:fill="auto"/>
              </w:tcPr>
            </w:tcPrChange>
          </w:tcPr>
          <w:p w14:paraId="0769FB86"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3F0D36" w:rsidRPr="007C3E78" w:rsidRDefault="003F0D36" w:rsidP="003F0D36">
            <w:pPr>
              <w:jc w:val="both"/>
              <w:rPr>
                <w:sz w:val="22"/>
                <w:szCs w:val="22"/>
                <w:lang w:eastAsia="cs-CZ"/>
              </w:rPr>
            </w:pPr>
          </w:p>
          <w:p w14:paraId="2819B7C0"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Change w:id="670" w:author="Autor">
              <w:tcPr>
                <w:tcW w:w="3260" w:type="dxa"/>
                <w:gridSpan w:val="2"/>
                <w:shd w:val="clear" w:color="auto" w:fill="auto"/>
              </w:tcPr>
            </w:tcPrChange>
          </w:tcPr>
          <w:p w14:paraId="7DAB03E2" w14:textId="77777777" w:rsidR="003F0D36" w:rsidRPr="007C3E78" w:rsidRDefault="003F0D36" w:rsidP="00B87D2B">
            <w:pPr>
              <w:jc w:val="both"/>
              <w:rPr>
                <w:sz w:val="22"/>
                <w:szCs w:val="22"/>
                <w:lang w:eastAsia="cs-CZ"/>
              </w:rPr>
              <w:pPrChange w:id="671" w:author="Autor">
                <w:pPr/>
              </w:pPrChange>
            </w:pPr>
            <w:r w:rsidRPr="007C3E78">
              <w:rPr>
                <w:sz w:val="22"/>
                <w:szCs w:val="22"/>
                <w:lang w:eastAsia="cs-CZ"/>
              </w:rPr>
              <w:t>25 %</w:t>
            </w:r>
          </w:p>
          <w:p w14:paraId="24C0EBB7" w14:textId="77777777" w:rsidR="003F0D36" w:rsidRPr="007C3E78" w:rsidRDefault="003F0D36" w:rsidP="00B87D2B">
            <w:pPr>
              <w:jc w:val="both"/>
              <w:rPr>
                <w:sz w:val="22"/>
                <w:szCs w:val="22"/>
                <w:lang w:eastAsia="cs-CZ"/>
              </w:rPr>
              <w:pPrChange w:id="672" w:author="Autor">
                <w:pPr/>
              </w:pPrChange>
            </w:pPr>
          </w:p>
          <w:p w14:paraId="181F93A4" w14:textId="77777777" w:rsidR="003F0D36" w:rsidRPr="007C3E78" w:rsidRDefault="003F0D36" w:rsidP="00B87D2B">
            <w:pPr>
              <w:jc w:val="both"/>
              <w:rPr>
                <w:sz w:val="22"/>
                <w:szCs w:val="22"/>
                <w:lang w:eastAsia="cs-CZ"/>
              </w:rPr>
              <w:pPrChange w:id="673"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685E3EAB"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7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675" w:author="Autor">
            <w:trPr>
              <w:gridAfter w:val="0"/>
            </w:trPr>
          </w:trPrChange>
        </w:trPr>
        <w:tc>
          <w:tcPr>
            <w:tcW w:w="675" w:type="dxa"/>
            <w:shd w:val="clear" w:color="auto" w:fill="auto"/>
            <w:vAlign w:val="center"/>
            <w:tcPrChange w:id="676" w:author="Autor">
              <w:tcPr>
                <w:tcW w:w="675" w:type="dxa"/>
                <w:gridSpan w:val="2"/>
                <w:shd w:val="clear" w:color="auto" w:fill="auto"/>
                <w:vAlign w:val="center"/>
              </w:tcPr>
            </w:tcPrChange>
          </w:tcPr>
          <w:p w14:paraId="6CFF460F" w14:textId="57145EE4" w:rsidR="003F0D36" w:rsidRPr="007C3E78" w:rsidRDefault="006A6F1A" w:rsidP="00B87D2B">
            <w:pPr>
              <w:jc w:val="both"/>
              <w:rPr>
                <w:sz w:val="22"/>
                <w:szCs w:val="22"/>
                <w:lang w:eastAsia="cs-CZ"/>
              </w:rPr>
              <w:pPrChange w:id="677" w:author="Autor">
                <w:pPr>
                  <w:jc w:val="center"/>
                </w:pPr>
              </w:pPrChange>
            </w:pPr>
            <w:del w:id="678" w:author="Autor">
              <w:r w:rsidRPr="007C3E78">
                <w:rPr>
                  <w:sz w:val="22"/>
                  <w:szCs w:val="22"/>
                  <w:lang w:eastAsia="cs-CZ"/>
                </w:rPr>
                <w:delText>1</w:delText>
              </w:r>
              <w:r>
                <w:rPr>
                  <w:sz w:val="22"/>
                  <w:szCs w:val="22"/>
                  <w:lang w:eastAsia="cs-CZ"/>
                </w:rPr>
                <w:delText>8</w:delText>
              </w:r>
            </w:del>
            <w:ins w:id="679" w:author="Autor">
              <w:r w:rsidR="003F0D36">
                <w:rPr>
                  <w:sz w:val="22"/>
                  <w:szCs w:val="22"/>
                  <w:lang w:eastAsia="cs-CZ"/>
                </w:rPr>
                <w:t>21</w:t>
              </w:r>
            </w:ins>
          </w:p>
        </w:tc>
        <w:tc>
          <w:tcPr>
            <w:tcW w:w="3720" w:type="dxa"/>
            <w:shd w:val="clear" w:color="auto" w:fill="auto"/>
            <w:tcPrChange w:id="680" w:author="Autor">
              <w:tcPr>
                <w:tcW w:w="3720" w:type="dxa"/>
                <w:gridSpan w:val="2"/>
                <w:shd w:val="clear" w:color="auto" w:fill="auto"/>
              </w:tcPr>
            </w:tcPrChange>
          </w:tcPr>
          <w:p w14:paraId="182F965A" w14:textId="77777777" w:rsidR="003F0D36" w:rsidRPr="007C3E78" w:rsidRDefault="003F0D36" w:rsidP="00B87D2B">
            <w:pPr>
              <w:jc w:val="both"/>
              <w:rPr>
                <w:sz w:val="22"/>
                <w:szCs w:val="22"/>
                <w:lang w:eastAsia="cs-CZ"/>
              </w:rPr>
              <w:pPrChange w:id="681" w:author="Autor">
                <w:pPr/>
              </w:pPrChange>
            </w:pPr>
            <w:r w:rsidRPr="007C3E78">
              <w:rPr>
                <w:sz w:val="22"/>
                <w:szCs w:val="22"/>
                <w:lang w:eastAsia="cs-CZ"/>
              </w:rPr>
              <w:t>Nedodržiavanie zásady transparentnosti a/alebo rovnakého zaobchádzania počas postupu zadávania zákazky</w:t>
            </w:r>
          </w:p>
        </w:tc>
        <w:tc>
          <w:tcPr>
            <w:tcW w:w="6379" w:type="dxa"/>
            <w:shd w:val="clear" w:color="auto" w:fill="auto"/>
            <w:tcPrChange w:id="682" w:author="Autor">
              <w:tcPr>
                <w:tcW w:w="6379" w:type="dxa"/>
                <w:gridSpan w:val="2"/>
                <w:shd w:val="clear" w:color="auto" w:fill="auto"/>
              </w:tcPr>
            </w:tcPrChange>
          </w:tcPr>
          <w:p w14:paraId="74A7B98F" w14:textId="77777777" w:rsidR="003F0D36" w:rsidRPr="007C3E78" w:rsidRDefault="003F0D36" w:rsidP="003F0D36">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3F0D36" w:rsidRPr="007C3E78" w:rsidRDefault="003F0D36" w:rsidP="003F0D36">
            <w:pPr>
              <w:jc w:val="both"/>
              <w:rPr>
                <w:sz w:val="22"/>
                <w:szCs w:val="22"/>
                <w:lang w:eastAsia="cs-CZ"/>
              </w:rPr>
            </w:pPr>
          </w:p>
          <w:p w14:paraId="01B5A8F5" w14:textId="77777777" w:rsidR="003F0D36" w:rsidRPr="007C3E78" w:rsidRDefault="003F0D36" w:rsidP="003F0D36">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3F0D36" w:rsidRPr="007C3E78" w:rsidRDefault="003F0D36" w:rsidP="003F0D36">
            <w:pPr>
              <w:jc w:val="both"/>
              <w:rPr>
                <w:sz w:val="22"/>
                <w:szCs w:val="22"/>
                <w:lang w:eastAsia="cs-CZ"/>
              </w:rPr>
            </w:pPr>
          </w:p>
          <w:p w14:paraId="1BD9E87E" w14:textId="77777777" w:rsidR="003F0D36" w:rsidRPr="007C3E78" w:rsidRDefault="003F0D36" w:rsidP="003F0D36">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3F0D36" w:rsidRPr="007C3E78" w:rsidRDefault="003F0D36" w:rsidP="003F0D36">
            <w:pPr>
              <w:jc w:val="both"/>
              <w:rPr>
                <w:sz w:val="22"/>
                <w:szCs w:val="22"/>
                <w:lang w:eastAsia="cs-CZ"/>
              </w:rPr>
            </w:pPr>
          </w:p>
          <w:p w14:paraId="7F99090D" w14:textId="77777777" w:rsidR="003F0D36" w:rsidRPr="007C3E78" w:rsidRDefault="003F0D36" w:rsidP="003F0D36">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3F0D36" w:rsidRPr="007C3E78" w:rsidRDefault="003F0D36" w:rsidP="003F0D36">
            <w:pPr>
              <w:jc w:val="both"/>
              <w:rPr>
                <w:sz w:val="22"/>
                <w:szCs w:val="22"/>
                <w:lang w:eastAsia="cs-CZ"/>
              </w:rPr>
            </w:pPr>
          </w:p>
          <w:p w14:paraId="09968E01" w14:textId="77777777" w:rsidR="003F0D36" w:rsidRPr="007C3E78" w:rsidRDefault="003F0D36" w:rsidP="003F0D36">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Change w:id="683" w:author="Autor">
              <w:tcPr>
                <w:tcW w:w="3260" w:type="dxa"/>
                <w:gridSpan w:val="2"/>
                <w:shd w:val="clear" w:color="auto" w:fill="auto"/>
              </w:tcPr>
            </w:tcPrChange>
          </w:tcPr>
          <w:p w14:paraId="6FD2686B" w14:textId="77777777" w:rsidR="003F0D36" w:rsidRPr="007C3E78" w:rsidRDefault="003F0D36" w:rsidP="00B87D2B">
            <w:pPr>
              <w:jc w:val="both"/>
              <w:rPr>
                <w:sz w:val="22"/>
                <w:szCs w:val="22"/>
                <w:lang w:eastAsia="cs-CZ"/>
              </w:rPr>
              <w:pPrChange w:id="684" w:author="Autor">
                <w:pPr/>
              </w:pPrChange>
            </w:pPr>
            <w:r w:rsidRPr="007C3E78">
              <w:rPr>
                <w:sz w:val="22"/>
                <w:szCs w:val="22"/>
                <w:lang w:eastAsia="cs-CZ"/>
              </w:rPr>
              <w:t>25 %</w:t>
            </w:r>
          </w:p>
          <w:p w14:paraId="75FCC994" w14:textId="77777777" w:rsidR="003F0D36" w:rsidRPr="007C3E78" w:rsidRDefault="003F0D36" w:rsidP="00B87D2B">
            <w:pPr>
              <w:jc w:val="both"/>
              <w:rPr>
                <w:sz w:val="22"/>
                <w:szCs w:val="22"/>
                <w:lang w:eastAsia="cs-CZ"/>
              </w:rPr>
              <w:pPrChange w:id="685" w:author="Autor">
                <w:pPr/>
              </w:pPrChange>
            </w:pPr>
          </w:p>
          <w:p w14:paraId="7DCE2494" w14:textId="77777777" w:rsidR="003F0D36" w:rsidRPr="007C3E78" w:rsidRDefault="003F0D36" w:rsidP="00B87D2B">
            <w:pPr>
              <w:jc w:val="both"/>
              <w:rPr>
                <w:sz w:val="22"/>
                <w:szCs w:val="22"/>
                <w:lang w:eastAsia="cs-CZ"/>
              </w:rPr>
              <w:pPrChange w:id="686"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CEE548A"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8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688" w:author="Autor">
            <w:trPr>
              <w:gridAfter w:val="0"/>
            </w:trPr>
          </w:trPrChange>
        </w:trPr>
        <w:tc>
          <w:tcPr>
            <w:tcW w:w="675" w:type="dxa"/>
            <w:shd w:val="clear" w:color="auto" w:fill="auto"/>
            <w:vAlign w:val="center"/>
            <w:tcPrChange w:id="689" w:author="Autor">
              <w:tcPr>
                <w:tcW w:w="675" w:type="dxa"/>
                <w:gridSpan w:val="2"/>
                <w:shd w:val="clear" w:color="auto" w:fill="auto"/>
                <w:vAlign w:val="center"/>
              </w:tcPr>
            </w:tcPrChange>
          </w:tcPr>
          <w:p w14:paraId="02971E89" w14:textId="438947E4" w:rsidR="003F0D36" w:rsidRPr="007C3E78" w:rsidRDefault="006A6F1A" w:rsidP="00B87D2B">
            <w:pPr>
              <w:jc w:val="both"/>
              <w:rPr>
                <w:sz w:val="22"/>
                <w:szCs w:val="22"/>
                <w:lang w:eastAsia="cs-CZ"/>
              </w:rPr>
              <w:pPrChange w:id="690" w:author="Autor">
                <w:pPr>
                  <w:jc w:val="center"/>
                </w:pPr>
              </w:pPrChange>
            </w:pPr>
            <w:del w:id="691" w:author="Autor">
              <w:r w:rsidRPr="007C3E78">
                <w:rPr>
                  <w:sz w:val="22"/>
                  <w:szCs w:val="22"/>
                  <w:lang w:eastAsia="cs-CZ"/>
                </w:rPr>
                <w:delText>1</w:delText>
              </w:r>
              <w:r>
                <w:rPr>
                  <w:sz w:val="22"/>
                  <w:szCs w:val="22"/>
                  <w:lang w:eastAsia="cs-CZ"/>
                </w:rPr>
                <w:delText>9</w:delText>
              </w:r>
            </w:del>
            <w:ins w:id="692" w:author="Autor">
              <w:r w:rsidR="003F0D36">
                <w:rPr>
                  <w:sz w:val="22"/>
                  <w:szCs w:val="22"/>
                  <w:lang w:eastAsia="cs-CZ"/>
                </w:rPr>
                <w:t>22</w:t>
              </w:r>
            </w:ins>
          </w:p>
        </w:tc>
        <w:tc>
          <w:tcPr>
            <w:tcW w:w="3720" w:type="dxa"/>
            <w:shd w:val="clear" w:color="auto" w:fill="auto"/>
            <w:tcPrChange w:id="693" w:author="Autor">
              <w:tcPr>
                <w:tcW w:w="3720" w:type="dxa"/>
                <w:gridSpan w:val="2"/>
                <w:shd w:val="clear" w:color="auto" w:fill="auto"/>
              </w:tcPr>
            </w:tcPrChange>
          </w:tcPr>
          <w:p w14:paraId="7A7B1D45" w14:textId="77777777" w:rsidR="003F0D36" w:rsidRPr="007C3E78" w:rsidRDefault="003F0D36" w:rsidP="00B87D2B">
            <w:pPr>
              <w:jc w:val="both"/>
              <w:rPr>
                <w:sz w:val="22"/>
                <w:szCs w:val="22"/>
                <w:lang w:eastAsia="cs-CZ"/>
              </w:rPr>
              <w:pPrChange w:id="694" w:author="Autor">
                <w:pPr/>
              </w:pPrChange>
            </w:pPr>
            <w:r w:rsidRPr="007C3E78">
              <w:rPr>
                <w:sz w:val="22"/>
                <w:szCs w:val="22"/>
                <w:lang w:eastAsia="cs-CZ"/>
              </w:rPr>
              <w:t>Modifikácia (zmena) ponuky počas hodnotenia ponúk</w:t>
            </w:r>
          </w:p>
        </w:tc>
        <w:tc>
          <w:tcPr>
            <w:tcW w:w="6379" w:type="dxa"/>
            <w:shd w:val="clear" w:color="auto" w:fill="auto"/>
            <w:tcPrChange w:id="695" w:author="Autor">
              <w:tcPr>
                <w:tcW w:w="6379" w:type="dxa"/>
                <w:gridSpan w:val="2"/>
                <w:shd w:val="clear" w:color="auto" w:fill="auto"/>
              </w:tcPr>
            </w:tcPrChange>
          </w:tcPr>
          <w:p w14:paraId="601EE66A" w14:textId="77777777" w:rsidR="003F0D36" w:rsidRPr="007C3E78" w:rsidRDefault="003F0D36" w:rsidP="003F0D36">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Change w:id="696" w:author="Autor">
              <w:tcPr>
                <w:tcW w:w="3260" w:type="dxa"/>
                <w:gridSpan w:val="2"/>
                <w:shd w:val="clear" w:color="auto" w:fill="auto"/>
              </w:tcPr>
            </w:tcPrChange>
          </w:tcPr>
          <w:p w14:paraId="1C7A5524" w14:textId="77777777" w:rsidR="003F0D36" w:rsidRPr="007C3E78" w:rsidRDefault="003F0D36" w:rsidP="00B87D2B">
            <w:pPr>
              <w:jc w:val="both"/>
              <w:rPr>
                <w:sz w:val="22"/>
                <w:szCs w:val="22"/>
                <w:lang w:eastAsia="cs-CZ"/>
              </w:rPr>
              <w:pPrChange w:id="697" w:author="Autor">
                <w:pPr/>
              </w:pPrChange>
            </w:pPr>
            <w:r w:rsidRPr="007C3E78">
              <w:rPr>
                <w:sz w:val="22"/>
                <w:szCs w:val="22"/>
                <w:lang w:eastAsia="cs-CZ"/>
              </w:rPr>
              <w:t>25 %</w:t>
            </w:r>
          </w:p>
          <w:p w14:paraId="1C20F762" w14:textId="77777777" w:rsidR="003F0D36" w:rsidRPr="007C3E78" w:rsidRDefault="003F0D36" w:rsidP="00B87D2B">
            <w:pPr>
              <w:jc w:val="both"/>
              <w:rPr>
                <w:sz w:val="22"/>
                <w:szCs w:val="22"/>
                <w:lang w:eastAsia="cs-CZ"/>
              </w:rPr>
              <w:pPrChange w:id="698" w:author="Autor">
                <w:pPr/>
              </w:pPrChange>
            </w:pPr>
          </w:p>
          <w:p w14:paraId="37BF3202" w14:textId="77777777" w:rsidR="003F0D36" w:rsidRPr="007C3E78" w:rsidRDefault="003F0D36" w:rsidP="00B87D2B">
            <w:pPr>
              <w:jc w:val="both"/>
              <w:rPr>
                <w:sz w:val="22"/>
                <w:szCs w:val="22"/>
                <w:lang w:eastAsia="cs-CZ"/>
              </w:rPr>
              <w:pPrChange w:id="699" w:author="Autor">
                <w:pPr/>
              </w:pPrChange>
            </w:pPr>
            <w:r w:rsidRPr="007C3E78">
              <w:rPr>
                <w:sz w:val="22"/>
                <w:szCs w:val="22"/>
                <w:lang w:eastAsia="cs-CZ"/>
              </w:rPr>
              <w:lastRenderedPageBreak/>
              <w:t>Táto sadzba môže byť znížená na 10 % alebo 5 % v závislosti od závažnosti porušenia</w:t>
            </w:r>
            <w:r>
              <w:rPr>
                <w:sz w:val="22"/>
                <w:szCs w:val="22"/>
                <w:lang w:eastAsia="cs-CZ"/>
              </w:rPr>
              <w:t>.</w:t>
            </w:r>
          </w:p>
        </w:tc>
      </w:tr>
      <w:tr w:rsidR="003F0D36" w:rsidRPr="007C3E78" w14:paraId="70185539"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0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01" w:author="Autor">
            <w:trPr>
              <w:gridAfter w:val="0"/>
            </w:trPr>
          </w:trPrChange>
        </w:trPr>
        <w:tc>
          <w:tcPr>
            <w:tcW w:w="675" w:type="dxa"/>
            <w:shd w:val="clear" w:color="auto" w:fill="auto"/>
            <w:vAlign w:val="center"/>
            <w:tcPrChange w:id="702" w:author="Autor">
              <w:tcPr>
                <w:tcW w:w="675" w:type="dxa"/>
                <w:gridSpan w:val="2"/>
                <w:shd w:val="clear" w:color="auto" w:fill="auto"/>
                <w:vAlign w:val="center"/>
              </w:tcPr>
            </w:tcPrChange>
          </w:tcPr>
          <w:p w14:paraId="1E2DF57F" w14:textId="0497C15C" w:rsidR="003F0D36" w:rsidRPr="007C3E78" w:rsidRDefault="006A6F1A" w:rsidP="00B87D2B">
            <w:pPr>
              <w:jc w:val="both"/>
              <w:rPr>
                <w:sz w:val="22"/>
                <w:szCs w:val="22"/>
                <w:lang w:eastAsia="cs-CZ"/>
              </w:rPr>
              <w:pPrChange w:id="703" w:author="Autor">
                <w:pPr>
                  <w:jc w:val="center"/>
                </w:pPr>
              </w:pPrChange>
            </w:pPr>
            <w:del w:id="704" w:author="Autor">
              <w:r>
                <w:rPr>
                  <w:sz w:val="22"/>
                  <w:szCs w:val="22"/>
                  <w:lang w:eastAsia="cs-CZ"/>
                </w:rPr>
                <w:lastRenderedPageBreak/>
                <w:delText>20</w:delText>
              </w:r>
            </w:del>
            <w:ins w:id="705" w:author="Autor">
              <w:r w:rsidR="003F0D36">
                <w:rPr>
                  <w:sz w:val="22"/>
                  <w:szCs w:val="22"/>
                  <w:lang w:eastAsia="cs-CZ"/>
                </w:rPr>
                <w:t>23</w:t>
              </w:r>
            </w:ins>
          </w:p>
        </w:tc>
        <w:tc>
          <w:tcPr>
            <w:tcW w:w="3720" w:type="dxa"/>
            <w:shd w:val="clear" w:color="auto" w:fill="auto"/>
            <w:tcPrChange w:id="706" w:author="Autor">
              <w:tcPr>
                <w:tcW w:w="3720" w:type="dxa"/>
                <w:gridSpan w:val="2"/>
                <w:shd w:val="clear" w:color="auto" w:fill="auto"/>
              </w:tcPr>
            </w:tcPrChange>
          </w:tcPr>
          <w:p w14:paraId="642FC7ED" w14:textId="77777777" w:rsidR="003F0D36" w:rsidRPr="007C3E78" w:rsidRDefault="003F0D36" w:rsidP="00B87D2B">
            <w:pPr>
              <w:jc w:val="both"/>
              <w:rPr>
                <w:sz w:val="22"/>
                <w:szCs w:val="22"/>
                <w:lang w:eastAsia="cs-CZ"/>
              </w:rPr>
              <w:pPrChange w:id="707" w:author="Autor">
                <w:pPr/>
              </w:pPrChange>
            </w:pPr>
            <w:r w:rsidRPr="007C3E78">
              <w:rPr>
                <w:sz w:val="22"/>
                <w:szCs w:val="22"/>
                <w:lang w:eastAsia="cs-CZ"/>
              </w:rPr>
              <w:t>Rokovanie v priebehu súťaže</w:t>
            </w:r>
          </w:p>
        </w:tc>
        <w:tc>
          <w:tcPr>
            <w:tcW w:w="6379" w:type="dxa"/>
            <w:shd w:val="clear" w:color="auto" w:fill="auto"/>
            <w:tcPrChange w:id="708" w:author="Autor">
              <w:tcPr>
                <w:tcW w:w="6379" w:type="dxa"/>
                <w:gridSpan w:val="2"/>
                <w:shd w:val="clear" w:color="auto" w:fill="auto"/>
              </w:tcPr>
            </w:tcPrChange>
          </w:tcPr>
          <w:p w14:paraId="1815B12E" w14:textId="77777777" w:rsidR="003F0D36" w:rsidRPr="007C3E78" w:rsidRDefault="003F0D36" w:rsidP="003F0D36">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Change w:id="709" w:author="Autor">
              <w:tcPr>
                <w:tcW w:w="3260" w:type="dxa"/>
                <w:gridSpan w:val="2"/>
                <w:shd w:val="clear" w:color="auto" w:fill="auto"/>
              </w:tcPr>
            </w:tcPrChange>
          </w:tcPr>
          <w:p w14:paraId="133B02A3" w14:textId="77777777" w:rsidR="003F0D36" w:rsidRPr="007C3E78" w:rsidRDefault="003F0D36" w:rsidP="00B87D2B">
            <w:pPr>
              <w:jc w:val="both"/>
              <w:rPr>
                <w:sz w:val="22"/>
                <w:szCs w:val="22"/>
                <w:lang w:eastAsia="cs-CZ"/>
              </w:rPr>
              <w:pPrChange w:id="710" w:author="Autor">
                <w:pPr/>
              </w:pPrChange>
            </w:pPr>
            <w:r w:rsidRPr="007C3E78">
              <w:rPr>
                <w:sz w:val="22"/>
                <w:szCs w:val="22"/>
                <w:lang w:eastAsia="cs-CZ"/>
              </w:rPr>
              <w:t>25 %</w:t>
            </w:r>
          </w:p>
          <w:p w14:paraId="59E0E148" w14:textId="77777777" w:rsidR="003F0D36" w:rsidRPr="007C3E78" w:rsidRDefault="003F0D36" w:rsidP="00B87D2B">
            <w:pPr>
              <w:jc w:val="both"/>
              <w:rPr>
                <w:sz w:val="22"/>
                <w:szCs w:val="22"/>
                <w:lang w:eastAsia="cs-CZ"/>
              </w:rPr>
              <w:pPrChange w:id="711" w:author="Autor">
                <w:pPr/>
              </w:pPrChange>
            </w:pPr>
          </w:p>
          <w:p w14:paraId="232F7E98" w14:textId="77777777" w:rsidR="003F0D36" w:rsidRPr="007C3E78" w:rsidRDefault="003F0D36" w:rsidP="00B87D2B">
            <w:pPr>
              <w:jc w:val="both"/>
              <w:rPr>
                <w:sz w:val="22"/>
                <w:szCs w:val="22"/>
                <w:lang w:eastAsia="cs-CZ"/>
              </w:rPr>
              <w:pPrChange w:id="712"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404C564F"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1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14" w:author="Autor">
            <w:trPr>
              <w:gridAfter w:val="0"/>
            </w:trPr>
          </w:trPrChange>
        </w:trPr>
        <w:tc>
          <w:tcPr>
            <w:tcW w:w="675" w:type="dxa"/>
            <w:shd w:val="clear" w:color="auto" w:fill="auto"/>
            <w:vAlign w:val="center"/>
            <w:tcPrChange w:id="715" w:author="Autor">
              <w:tcPr>
                <w:tcW w:w="675" w:type="dxa"/>
                <w:gridSpan w:val="2"/>
                <w:shd w:val="clear" w:color="auto" w:fill="auto"/>
                <w:vAlign w:val="center"/>
              </w:tcPr>
            </w:tcPrChange>
          </w:tcPr>
          <w:p w14:paraId="708A5AE6" w14:textId="4CE19D7E" w:rsidR="003F0D36" w:rsidRPr="007C3E78" w:rsidRDefault="006A6F1A" w:rsidP="00B87D2B">
            <w:pPr>
              <w:jc w:val="both"/>
              <w:rPr>
                <w:sz w:val="22"/>
                <w:szCs w:val="22"/>
                <w:lang w:eastAsia="cs-CZ"/>
              </w:rPr>
              <w:pPrChange w:id="716" w:author="Autor">
                <w:pPr>
                  <w:jc w:val="center"/>
                </w:pPr>
              </w:pPrChange>
            </w:pPr>
            <w:del w:id="717" w:author="Autor">
              <w:r>
                <w:rPr>
                  <w:sz w:val="22"/>
                  <w:szCs w:val="22"/>
                  <w:lang w:eastAsia="cs-CZ"/>
                </w:rPr>
                <w:delText>21</w:delText>
              </w:r>
            </w:del>
            <w:ins w:id="718" w:author="Autor">
              <w:r w:rsidR="003F0D36">
                <w:rPr>
                  <w:sz w:val="22"/>
                  <w:szCs w:val="22"/>
                  <w:lang w:eastAsia="cs-CZ"/>
                </w:rPr>
                <w:t>24</w:t>
              </w:r>
            </w:ins>
          </w:p>
        </w:tc>
        <w:tc>
          <w:tcPr>
            <w:tcW w:w="3720" w:type="dxa"/>
            <w:shd w:val="clear" w:color="auto" w:fill="auto"/>
            <w:tcPrChange w:id="719" w:author="Autor">
              <w:tcPr>
                <w:tcW w:w="3720" w:type="dxa"/>
                <w:gridSpan w:val="2"/>
                <w:shd w:val="clear" w:color="auto" w:fill="auto"/>
              </w:tcPr>
            </w:tcPrChange>
          </w:tcPr>
          <w:p w14:paraId="06CE18AD" w14:textId="77777777" w:rsidR="003F0D36" w:rsidRPr="007C3E78" w:rsidRDefault="003F0D36" w:rsidP="00B87D2B">
            <w:pPr>
              <w:jc w:val="both"/>
              <w:rPr>
                <w:sz w:val="22"/>
                <w:szCs w:val="22"/>
                <w:lang w:eastAsia="cs-CZ"/>
              </w:rPr>
              <w:pPrChange w:id="720" w:author="Autor">
                <w:pPr/>
              </w:pPrChange>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8"/>
            </w:r>
          </w:p>
        </w:tc>
        <w:tc>
          <w:tcPr>
            <w:tcW w:w="6379" w:type="dxa"/>
            <w:shd w:val="clear" w:color="auto" w:fill="auto"/>
            <w:tcPrChange w:id="721" w:author="Autor">
              <w:tcPr>
                <w:tcW w:w="6379" w:type="dxa"/>
                <w:gridSpan w:val="2"/>
                <w:shd w:val="clear" w:color="auto" w:fill="auto"/>
              </w:tcPr>
            </w:tcPrChange>
          </w:tcPr>
          <w:p w14:paraId="2B9566B6" w14:textId="77777777" w:rsidR="003F0D36" w:rsidRPr="007C3E78" w:rsidRDefault="003F0D36" w:rsidP="003F0D36">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Change w:id="722" w:author="Autor">
              <w:tcPr>
                <w:tcW w:w="3260" w:type="dxa"/>
                <w:gridSpan w:val="2"/>
                <w:shd w:val="clear" w:color="auto" w:fill="auto"/>
              </w:tcPr>
            </w:tcPrChange>
          </w:tcPr>
          <w:p w14:paraId="1D9220FF" w14:textId="77777777" w:rsidR="003F0D36" w:rsidRPr="007C3E78" w:rsidRDefault="003F0D36" w:rsidP="00B87D2B">
            <w:pPr>
              <w:jc w:val="both"/>
              <w:rPr>
                <w:sz w:val="22"/>
                <w:szCs w:val="22"/>
                <w:lang w:eastAsia="cs-CZ"/>
              </w:rPr>
              <w:pPrChange w:id="723" w:author="Autor">
                <w:pPr/>
              </w:pPrChange>
            </w:pPr>
            <w:r w:rsidRPr="007C3E78">
              <w:rPr>
                <w:sz w:val="22"/>
                <w:szCs w:val="22"/>
                <w:lang w:eastAsia="cs-CZ"/>
              </w:rPr>
              <w:t>25 %</w:t>
            </w:r>
          </w:p>
          <w:p w14:paraId="0A08980E" w14:textId="77777777" w:rsidR="003F0D36" w:rsidRPr="007C3E78" w:rsidRDefault="003F0D36" w:rsidP="00B87D2B">
            <w:pPr>
              <w:jc w:val="both"/>
              <w:rPr>
                <w:sz w:val="22"/>
                <w:szCs w:val="22"/>
                <w:lang w:eastAsia="cs-CZ"/>
              </w:rPr>
              <w:pPrChange w:id="724" w:author="Autor">
                <w:pPr/>
              </w:pPrChange>
            </w:pPr>
          </w:p>
          <w:p w14:paraId="06BDF428" w14:textId="77777777" w:rsidR="003F0D36" w:rsidRPr="007C3E78" w:rsidRDefault="003F0D36" w:rsidP="00B87D2B">
            <w:pPr>
              <w:jc w:val="both"/>
              <w:rPr>
                <w:sz w:val="22"/>
                <w:szCs w:val="22"/>
                <w:lang w:eastAsia="cs-CZ"/>
              </w:rPr>
              <w:pPrChange w:id="725"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C26187C"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2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27" w:author="Autor">
            <w:trPr>
              <w:gridAfter w:val="0"/>
            </w:trPr>
          </w:trPrChange>
        </w:trPr>
        <w:tc>
          <w:tcPr>
            <w:tcW w:w="675" w:type="dxa"/>
            <w:shd w:val="clear" w:color="auto" w:fill="auto"/>
            <w:vAlign w:val="center"/>
            <w:tcPrChange w:id="728" w:author="Autor">
              <w:tcPr>
                <w:tcW w:w="675" w:type="dxa"/>
                <w:gridSpan w:val="2"/>
                <w:shd w:val="clear" w:color="auto" w:fill="auto"/>
                <w:vAlign w:val="center"/>
              </w:tcPr>
            </w:tcPrChange>
          </w:tcPr>
          <w:p w14:paraId="4B97DBE1" w14:textId="0663D806" w:rsidR="003F0D36" w:rsidRPr="007C3E78" w:rsidRDefault="006A6F1A" w:rsidP="00B87D2B">
            <w:pPr>
              <w:jc w:val="both"/>
              <w:rPr>
                <w:sz w:val="22"/>
                <w:szCs w:val="22"/>
                <w:lang w:eastAsia="cs-CZ"/>
              </w:rPr>
              <w:pPrChange w:id="729" w:author="Autor">
                <w:pPr>
                  <w:jc w:val="center"/>
                </w:pPr>
              </w:pPrChange>
            </w:pPr>
            <w:del w:id="730" w:author="Autor">
              <w:r w:rsidRPr="007C3E78">
                <w:rPr>
                  <w:sz w:val="22"/>
                  <w:szCs w:val="22"/>
                  <w:lang w:eastAsia="cs-CZ"/>
                </w:rPr>
                <w:delText>2</w:delText>
              </w:r>
              <w:r>
                <w:rPr>
                  <w:sz w:val="22"/>
                  <w:szCs w:val="22"/>
                  <w:lang w:eastAsia="cs-CZ"/>
                </w:rPr>
                <w:delText>2</w:delText>
              </w:r>
            </w:del>
            <w:ins w:id="731" w:author="Autor">
              <w:r w:rsidR="003F0D36" w:rsidRPr="007C3E78">
                <w:rPr>
                  <w:sz w:val="22"/>
                  <w:szCs w:val="22"/>
                  <w:lang w:eastAsia="cs-CZ"/>
                </w:rPr>
                <w:t>2</w:t>
              </w:r>
              <w:r w:rsidR="003F0D36">
                <w:rPr>
                  <w:sz w:val="22"/>
                  <w:szCs w:val="22"/>
                  <w:lang w:eastAsia="cs-CZ"/>
                </w:rPr>
                <w:t>5</w:t>
              </w:r>
            </w:ins>
          </w:p>
        </w:tc>
        <w:tc>
          <w:tcPr>
            <w:tcW w:w="3720" w:type="dxa"/>
            <w:shd w:val="clear" w:color="auto" w:fill="auto"/>
            <w:tcPrChange w:id="732" w:author="Autor">
              <w:tcPr>
                <w:tcW w:w="3720" w:type="dxa"/>
                <w:gridSpan w:val="2"/>
                <w:shd w:val="clear" w:color="auto" w:fill="auto"/>
              </w:tcPr>
            </w:tcPrChange>
          </w:tcPr>
          <w:p w14:paraId="1BDB3602" w14:textId="77777777" w:rsidR="003F0D36" w:rsidRPr="007C3E78" w:rsidRDefault="003F0D36" w:rsidP="00B87D2B">
            <w:pPr>
              <w:jc w:val="both"/>
              <w:rPr>
                <w:sz w:val="22"/>
                <w:szCs w:val="22"/>
                <w:lang w:eastAsia="cs-CZ"/>
              </w:rPr>
              <w:pPrChange w:id="733" w:author="Autor">
                <w:pPr/>
              </w:pPrChange>
            </w:pPr>
            <w:r w:rsidRPr="007C3E78">
              <w:rPr>
                <w:sz w:val="22"/>
                <w:szCs w:val="22"/>
                <w:lang w:eastAsia="cs-CZ"/>
              </w:rPr>
              <w:t>Odmietnutie mimoriadne nízkej ponuky</w:t>
            </w:r>
          </w:p>
        </w:tc>
        <w:tc>
          <w:tcPr>
            <w:tcW w:w="6379" w:type="dxa"/>
            <w:shd w:val="clear" w:color="auto" w:fill="auto"/>
            <w:tcPrChange w:id="734" w:author="Autor">
              <w:tcPr>
                <w:tcW w:w="6379" w:type="dxa"/>
                <w:gridSpan w:val="2"/>
                <w:shd w:val="clear" w:color="auto" w:fill="auto"/>
              </w:tcPr>
            </w:tcPrChange>
          </w:tcPr>
          <w:p w14:paraId="43B3BA73" w14:textId="77777777" w:rsidR="003F0D36" w:rsidRPr="007C3E78" w:rsidRDefault="003F0D36" w:rsidP="003F0D36">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Change w:id="735" w:author="Autor">
              <w:tcPr>
                <w:tcW w:w="3260" w:type="dxa"/>
                <w:gridSpan w:val="2"/>
                <w:shd w:val="clear" w:color="auto" w:fill="auto"/>
              </w:tcPr>
            </w:tcPrChange>
          </w:tcPr>
          <w:p w14:paraId="6104B1CE" w14:textId="77777777" w:rsidR="003F0D36" w:rsidRPr="007C3E78" w:rsidRDefault="003F0D36" w:rsidP="00B87D2B">
            <w:pPr>
              <w:jc w:val="both"/>
              <w:rPr>
                <w:sz w:val="22"/>
                <w:szCs w:val="22"/>
                <w:lang w:eastAsia="cs-CZ"/>
              </w:rPr>
              <w:pPrChange w:id="736" w:author="Autor">
                <w:pPr/>
              </w:pPrChange>
            </w:pPr>
            <w:r w:rsidRPr="007C3E78">
              <w:rPr>
                <w:sz w:val="22"/>
                <w:szCs w:val="22"/>
                <w:lang w:eastAsia="cs-CZ"/>
              </w:rPr>
              <w:t>25 %</w:t>
            </w:r>
          </w:p>
        </w:tc>
      </w:tr>
      <w:tr w:rsidR="003F0D36" w:rsidRPr="007C3E78" w14:paraId="3C5F8CE9"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3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38" w:author="Autor">
            <w:trPr>
              <w:gridAfter w:val="0"/>
            </w:trPr>
          </w:trPrChange>
        </w:trPr>
        <w:tc>
          <w:tcPr>
            <w:tcW w:w="675" w:type="dxa"/>
            <w:tcBorders>
              <w:bottom w:val="single" w:sz="4" w:space="0" w:color="auto"/>
            </w:tcBorders>
            <w:shd w:val="clear" w:color="auto" w:fill="auto"/>
            <w:vAlign w:val="center"/>
            <w:tcPrChange w:id="739" w:author="Autor">
              <w:tcPr>
                <w:tcW w:w="675" w:type="dxa"/>
                <w:gridSpan w:val="2"/>
                <w:tcBorders>
                  <w:bottom w:val="single" w:sz="4" w:space="0" w:color="auto"/>
                </w:tcBorders>
                <w:shd w:val="clear" w:color="auto" w:fill="auto"/>
                <w:vAlign w:val="center"/>
              </w:tcPr>
            </w:tcPrChange>
          </w:tcPr>
          <w:p w14:paraId="2C860F0F" w14:textId="3F630B36" w:rsidR="003F0D36" w:rsidRPr="007C3E78" w:rsidRDefault="006A6F1A" w:rsidP="00B87D2B">
            <w:pPr>
              <w:jc w:val="both"/>
              <w:rPr>
                <w:sz w:val="22"/>
                <w:szCs w:val="22"/>
                <w:lang w:eastAsia="cs-CZ"/>
              </w:rPr>
              <w:pPrChange w:id="740" w:author="Autor">
                <w:pPr>
                  <w:jc w:val="center"/>
                </w:pPr>
              </w:pPrChange>
            </w:pPr>
            <w:del w:id="741" w:author="Autor">
              <w:r w:rsidRPr="007C3E78">
                <w:rPr>
                  <w:sz w:val="22"/>
                  <w:szCs w:val="22"/>
                  <w:lang w:eastAsia="cs-CZ"/>
                </w:rPr>
                <w:lastRenderedPageBreak/>
                <w:delText>2</w:delText>
              </w:r>
              <w:r>
                <w:rPr>
                  <w:sz w:val="22"/>
                  <w:szCs w:val="22"/>
                  <w:lang w:eastAsia="cs-CZ"/>
                </w:rPr>
                <w:delText>3</w:delText>
              </w:r>
            </w:del>
            <w:ins w:id="742" w:author="Autor">
              <w:r w:rsidR="003F0D36" w:rsidRPr="007C3E78">
                <w:rPr>
                  <w:sz w:val="22"/>
                  <w:szCs w:val="22"/>
                  <w:lang w:eastAsia="cs-CZ"/>
                </w:rPr>
                <w:t>2</w:t>
              </w:r>
              <w:r w:rsidR="003F0D36">
                <w:rPr>
                  <w:sz w:val="22"/>
                  <w:szCs w:val="22"/>
                  <w:lang w:eastAsia="cs-CZ"/>
                </w:rPr>
                <w:t>6</w:t>
              </w:r>
            </w:ins>
          </w:p>
        </w:tc>
        <w:tc>
          <w:tcPr>
            <w:tcW w:w="3720" w:type="dxa"/>
            <w:tcBorders>
              <w:bottom w:val="single" w:sz="4" w:space="0" w:color="auto"/>
            </w:tcBorders>
            <w:shd w:val="clear" w:color="auto" w:fill="auto"/>
            <w:tcPrChange w:id="743" w:author="Autor">
              <w:tcPr>
                <w:tcW w:w="3720" w:type="dxa"/>
                <w:gridSpan w:val="2"/>
                <w:tcBorders>
                  <w:bottom w:val="single" w:sz="4" w:space="0" w:color="auto"/>
                </w:tcBorders>
                <w:shd w:val="clear" w:color="auto" w:fill="auto"/>
              </w:tcPr>
            </w:tcPrChange>
          </w:tcPr>
          <w:p w14:paraId="2DFC8D44" w14:textId="77777777" w:rsidR="003F0D36" w:rsidRPr="007C3E78" w:rsidRDefault="003F0D36" w:rsidP="00B87D2B">
            <w:pPr>
              <w:jc w:val="both"/>
              <w:rPr>
                <w:sz w:val="22"/>
                <w:szCs w:val="22"/>
                <w:lang w:eastAsia="cs-CZ"/>
              </w:rPr>
              <w:pPrChange w:id="744" w:author="Autor">
                <w:pPr/>
              </w:pPrChange>
            </w:pPr>
            <w:r w:rsidRPr="007C3E78">
              <w:rPr>
                <w:sz w:val="22"/>
                <w:szCs w:val="22"/>
                <w:lang w:eastAsia="cs-CZ"/>
              </w:rPr>
              <w:t>Konflikt záujmov</w:t>
            </w:r>
            <w:r>
              <w:rPr>
                <w:rStyle w:val="Odkaznapoznmkupodiarou"/>
                <w:sz w:val="22"/>
                <w:szCs w:val="22"/>
                <w:lang w:eastAsia="cs-CZ"/>
              </w:rPr>
              <w:footnoteReference w:id="19"/>
            </w:r>
          </w:p>
        </w:tc>
        <w:tc>
          <w:tcPr>
            <w:tcW w:w="6379" w:type="dxa"/>
            <w:tcBorders>
              <w:bottom w:val="single" w:sz="4" w:space="0" w:color="auto"/>
            </w:tcBorders>
            <w:shd w:val="clear" w:color="auto" w:fill="auto"/>
            <w:tcPrChange w:id="745" w:author="Autor">
              <w:tcPr>
                <w:tcW w:w="6379" w:type="dxa"/>
                <w:gridSpan w:val="2"/>
                <w:tcBorders>
                  <w:bottom w:val="single" w:sz="4" w:space="0" w:color="auto"/>
                </w:tcBorders>
                <w:shd w:val="clear" w:color="auto" w:fill="auto"/>
              </w:tcPr>
            </w:tcPrChange>
          </w:tcPr>
          <w:p w14:paraId="4CC422DF" w14:textId="77777777" w:rsidR="003F0D36" w:rsidRPr="007C3E78" w:rsidRDefault="003F0D36" w:rsidP="003F0D36">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20"/>
            </w:r>
            <w:r>
              <w:rPr>
                <w:sz w:val="22"/>
                <w:szCs w:val="22"/>
                <w:lang w:eastAsia="cs-CZ"/>
              </w:rPr>
              <w:t xml:space="preserve">. </w:t>
            </w:r>
          </w:p>
        </w:tc>
        <w:tc>
          <w:tcPr>
            <w:tcW w:w="3260" w:type="dxa"/>
            <w:tcBorders>
              <w:bottom w:val="single" w:sz="4" w:space="0" w:color="auto"/>
            </w:tcBorders>
            <w:shd w:val="clear" w:color="auto" w:fill="auto"/>
            <w:tcPrChange w:id="746" w:author="Autor">
              <w:tcPr>
                <w:tcW w:w="3260" w:type="dxa"/>
                <w:gridSpan w:val="2"/>
                <w:tcBorders>
                  <w:bottom w:val="single" w:sz="4" w:space="0" w:color="auto"/>
                </w:tcBorders>
                <w:shd w:val="clear" w:color="auto" w:fill="auto"/>
              </w:tcPr>
            </w:tcPrChange>
          </w:tcPr>
          <w:p w14:paraId="1B7AB58E" w14:textId="77777777" w:rsidR="003F0D36" w:rsidRDefault="003F0D36" w:rsidP="00B87D2B">
            <w:pPr>
              <w:jc w:val="both"/>
              <w:rPr>
                <w:sz w:val="22"/>
                <w:szCs w:val="22"/>
                <w:lang w:eastAsia="cs-CZ"/>
              </w:rPr>
              <w:pPrChange w:id="747" w:author="Autor">
                <w:pPr/>
              </w:pPrChange>
            </w:pPr>
            <w:r w:rsidRPr="007C3E78">
              <w:rPr>
                <w:sz w:val="22"/>
                <w:szCs w:val="22"/>
                <w:lang w:eastAsia="cs-CZ"/>
              </w:rPr>
              <w:t>100 %</w:t>
            </w:r>
            <w:r w:rsidRPr="000302C6">
              <w:rPr>
                <w:sz w:val="22"/>
                <w:szCs w:val="22"/>
                <w:lang w:eastAsia="cs-CZ"/>
              </w:rPr>
              <w:t xml:space="preserve"> </w:t>
            </w:r>
          </w:p>
          <w:p w14:paraId="4D93DBAE" w14:textId="77777777" w:rsidR="003F0D36" w:rsidRPr="007C3E78" w:rsidRDefault="003F0D36" w:rsidP="00B87D2B">
            <w:pPr>
              <w:jc w:val="both"/>
              <w:rPr>
                <w:sz w:val="22"/>
                <w:szCs w:val="22"/>
                <w:lang w:eastAsia="cs-CZ"/>
              </w:rPr>
              <w:pPrChange w:id="748" w:author="Autor">
                <w:pPr/>
              </w:pPrChange>
            </w:pPr>
          </w:p>
        </w:tc>
      </w:tr>
      <w:tr w:rsidR="003F0D36" w:rsidRPr="007C3E78" w14:paraId="78858045" w14:textId="77777777" w:rsidTr="006A6F1A">
        <w:trPr>
          <w:ins w:id="749" w:author="Autor"/>
        </w:trPr>
        <w:tc>
          <w:tcPr>
            <w:tcW w:w="675" w:type="dxa"/>
            <w:tcBorders>
              <w:bottom w:val="single" w:sz="4" w:space="0" w:color="auto"/>
            </w:tcBorders>
            <w:shd w:val="clear" w:color="auto" w:fill="auto"/>
            <w:vAlign w:val="center"/>
          </w:tcPr>
          <w:p w14:paraId="11D83458" w14:textId="7382C44E" w:rsidR="003F0D36" w:rsidRPr="007C3E78" w:rsidRDefault="003F0D36" w:rsidP="003F0D36">
            <w:pPr>
              <w:jc w:val="both"/>
              <w:rPr>
                <w:ins w:id="750" w:author="Autor"/>
                <w:sz w:val="22"/>
                <w:szCs w:val="22"/>
                <w:lang w:eastAsia="cs-CZ"/>
              </w:rPr>
            </w:pPr>
            <w:ins w:id="751" w:author="Autor">
              <w:r>
                <w:rPr>
                  <w:sz w:val="22"/>
                  <w:szCs w:val="22"/>
                  <w:lang w:eastAsia="cs-CZ"/>
                </w:rPr>
                <w:t>27</w:t>
              </w:r>
            </w:ins>
          </w:p>
        </w:tc>
        <w:tc>
          <w:tcPr>
            <w:tcW w:w="3720" w:type="dxa"/>
            <w:tcBorders>
              <w:bottom w:val="single" w:sz="4" w:space="0" w:color="auto"/>
            </w:tcBorders>
            <w:shd w:val="clear" w:color="auto" w:fill="auto"/>
          </w:tcPr>
          <w:p w14:paraId="2E5CD8FB" w14:textId="660E8287" w:rsidR="003F0D36" w:rsidRPr="007C3E78" w:rsidRDefault="003F0D36" w:rsidP="003F0D36">
            <w:pPr>
              <w:jc w:val="both"/>
              <w:rPr>
                <w:ins w:id="752" w:author="Autor"/>
                <w:sz w:val="22"/>
                <w:szCs w:val="22"/>
                <w:lang w:eastAsia="cs-CZ"/>
              </w:rPr>
            </w:pPr>
            <w:ins w:id="753" w:author="Autor">
              <w:r>
                <w:rPr>
                  <w:sz w:val="22"/>
                  <w:szCs w:val="22"/>
                  <w:lang w:eastAsia="cs-CZ"/>
                </w:rPr>
                <w:t xml:space="preserve">Uzavretie zmluvy </w:t>
              </w:r>
              <w:r w:rsidRPr="00626129">
                <w:rPr>
                  <w:sz w:val="22"/>
                  <w:szCs w:val="22"/>
                  <w:lang w:eastAsia="cs-CZ"/>
                </w:rPr>
                <w:t>s uchádzačom alebo uchádzačmi, ktorí majú povinnosť 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a nie sú zapísaní v registri partnerov verejného sektora</w:t>
              </w:r>
            </w:ins>
          </w:p>
        </w:tc>
        <w:tc>
          <w:tcPr>
            <w:tcW w:w="6379" w:type="dxa"/>
            <w:tcBorders>
              <w:bottom w:val="single" w:sz="4" w:space="0" w:color="auto"/>
            </w:tcBorders>
            <w:shd w:val="clear" w:color="auto" w:fill="auto"/>
          </w:tcPr>
          <w:p w14:paraId="1A52051D" w14:textId="4DBF51AB" w:rsidR="003F0D36" w:rsidRDefault="003F0D36" w:rsidP="003F0D36">
            <w:pPr>
              <w:jc w:val="both"/>
              <w:rPr>
                <w:ins w:id="754" w:author="Autor"/>
                <w:sz w:val="22"/>
                <w:szCs w:val="22"/>
              </w:rPr>
            </w:pPr>
            <w:ins w:id="755" w:author="Autor">
              <w:r w:rsidRPr="00F45E91">
                <w:rPr>
                  <w:sz w:val="22"/>
                  <w:szCs w:val="22"/>
                  <w:lang w:eastAsia="cs-CZ"/>
                </w:rPr>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r w:rsidRPr="001D238C">
                <w:rPr>
                  <w:sz w:val="22"/>
                  <w:szCs w:val="22"/>
                </w:rPr>
                <w:fldChar w:fldCharType="begin"/>
              </w:r>
              <w:r w:rsidRPr="001D238C">
                <w:rPr>
                  <w:sz w:val="22"/>
                  <w:szCs w:val="22"/>
                </w:rPr>
                <w:instrText xml:space="preserve"> HYPERLINK "https://www.slov-lex.sk/pravne-predpisy/SK/ZZ/2015/343/20180926" \l "poznamky.poznamka-33" \o "Odkaz na predpis alebo ustanovenie" </w:instrText>
              </w:r>
              <w:r w:rsidRPr="001D238C">
                <w:rPr>
                  <w:sz w:val="22"/>
                  <w:szCs w:val="22"/>
                </w:rPr>
                <w:fldChar w:fldCharType="separate"/>
              </w:r>
              <w:r>
                <w:rPr>
                  <w:rStyle w:val="Odkaznapoznmkupodiarou"/>
                  <w:sz w:val="22"/>
                  <w:szCs w:val="22"/>
                </w:rPr>
                <w:footnoteReference w:id="21"/>
              </w:r>
              <w:r w:rsidRPr="001D238C">
                <w:rPr>
                  <w:color w:val="0000FF"/>
                  <w:sz w:val="22"/>
                  <w:szCs w:val="22"/>
                  <w:u w:val="single"/>
                </w:rPr>
                <w:t>)</w:t>
              </w:r>
              <w:r w:rsidRPr="001D238C">
                <w:rPr>
                  <w:sz w:val="22"/>
                  <w:szCs w:val="22"/>
                </w:rPr>
                <w:fldChar w:fldCharType="end"/>
              </w:r>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sidR="00CD2889">
                <w:rPr>
                  <w:sz w:val="22"/>
                  <w:szCs w:val="22"/>
                </w:rPr>
                <w:t>ora.</w:t>
              </w:r>
            </w:ins>
          </w:p>
          <w:p w14:paraId="0BCAFEDC" w14:textId="3A34350F" w:rsidR="003F0D36" w:rsidRDefault="003F0D36" w:rsidP="003F0D36">
            <w:pPr>
              <w:jc w:val="both"/>
              <w:rPr>
                <w:ins w:id="758" w:author="Autor"/>
                <w:sz w:val="22"/>
                <w:szCs w:val="22"/>
              </w:rPr>
            </w:pPr>
          </w:p>
          <w:p w14:paraId="208D95B1" w14:textId="4C39D6A2" w:rsidR="00CD2889" w:rsidRPr="00241360" w:rsidRDefault="00CD2889" w:rsidP="00CD2889">
            <w:pPr>
              <w:jc w:val="both"/>
              <w:rPr>
                <w:ins w:id="759" w:author="Autor"/>
                <w:color w:val="0000FF"/>
                <w:sz w:val="22"/>
                <w:szCs w:val="22"/>
                <w:u w:val="single"/>
                <w:vertAlign w:val="superscript"/>
              </w:rPr>
            </w:pPr>
            <w:ins w:id="760" w:author="Auto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9704E6">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ins>
          </w:p>
          <w:p w14:paraId="7FE460BA" w14:textId="77777777" w:rsidR="00CD2889" w:rsidRDefault="00CD2889" w:rsidP="003F0D36">
            <w:pPr>
              <w:jc w:val="both"/>
              <w:rPr>
                <w:ins w:id="761" w:author="Autor"/>
                <w:sz w:val="22"/>
                <w:szCs w:val="22"/>
              </w:rPr>
            </w:pPr>
          </w:p>
          <w:p w14:paraId="3AFCD3D3" w14:textId="1FD800A6" w:rsidR="003F0D36" w:rsidRPr="00F45E91" w:rsidRDefault="003F0D36" w:rsidP="003F0D36">
            <w:pPr>
              <w:jc w:val="both"/>
              <w:rPr>
                <w:ins w:id="762" w:author="Autor"/>
                <w:sz w:val="22"/>
                <w:szCs w:val="22"/>
                <w:lang w:eastAsia="cs-CZ"/>
              </w:rPr>
            </w:pPr>
            <w:ins w:id="763" w:author="Auto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ins>
          </w:p>
        </w:tc>
        <w:tc>
          <w:tcPr>
            <w:tcW w:w="3260" w:type="dxa"/>
            <w:tcBorders>
              <w:bottom w:val="single" w:sz="4" w:space="0" w:color="auto"/>
            </w:tcBorders>
            <w:shd w:val="clear" w:color="auto" w:fill="auto"/>
          </w:tcPr>
          <w:p w14:paraId="64FF6B83" w14:textId="3917A73F" w:rsidR="003F0D36" w:rsidRDefault="003F0D36" w:rsidP="003F0D36">
            <w:pPr>
              <w:jc w:val="both"/>
              <w:rPr>
                <w:ins w:id="764" w:author="Autor"/>
                <w:sz w:val="22"/>
                <w:szCs w:val="22"/>
                <w:lang w:eastAsia="cs-CZ"/>
              </w:rPr>
            </w:pPr>
            <w:ins w:id="765" w:author="Autor">
              <w:r>
                <w:rPr>
                  <w:sz w:val="22"/>
                  <w:szCs w:val="22"/>
                  <w:lang w:eastAsia="cs-CZ"/>
                </w:rPr>
                <w:t>25 %, ak sa úspešný uchádzač ani v dodatočnej určenej primeranej lehote nezapíše do registra partnerov verejného sektora</w:t>
              </w:r>
              <w:r w:rsidR="00CD2889">
                <w:rPr>
                  <w:sz w:val="22"/>
                  <w:szCs w:val="22"/>
                  <w:lang w:eastAsia="cs-CZ"/>
                </w:rPr>
                <w:t>.</w:t>
              </w:r>
            </w:ins>
          </w:p>
          <w:p w14:paraId="47C11822" w14:textId="77777777" w:rsidR="00CD2889" w:rsidRDefault="00CD2889" w:rsidP="003F0D36">
            <w:pPr>
              <w:jc w:val="both"/>
              <w:rPr>
                <w:ins w:id="766" w:author="Autor"/>
                <w:sz w:val="22"/>
                <w:szCs w:val="22"/>
                <w:lang w:eastAsia="cs-CZ"/>
              </w:rPr>
            </w:pPr>
          </w:p>
          <w:p w14:paraId="105719CD" w14:textId="0508BB5F" w:rsidR="003F0D36" w:rsidRPr="007C3E78" w:rsidRDefault="003F0D36" w:rsidP="003F0D36">
            <w:pPr>
              <w:jc w:val="both"/>
              <w:rPr>
                <w:ins w:id="767" w:author="Autor"/>
                <w:sz w:val="22"/>
                <w:szCs w:val="22"/>
                <w:lang w:eastAsia="cs-CZ"/>
              </w:rPr>
            </w:pPr>
            <w:ins w:id="768" w:author="Autor">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ins>
          </w:p>
        </w:tc>
      </w:tr>
      <w:tr w:rsidR="003F0D36" w:rsidRPr="007C3E78" w14:paraId="75F89D7A"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69"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70" w:author="Autor">
            <w:trPr>
              <w:gridAfter w:val="0"/>
            </w:trPr>
          </w:trPrChange>
        </w:trPr>
        <w:tc>
          <w:tcPr>
            <w:tcW w:w="14034" w:type="dxa"/>
            <w:gridSpan w:val="4"/>
            <w:shd w:val="clear" w:color="auto" w:fill="BFBFBF" w:themeFill="background1" w:themeFillShade="BF"/>
            <w:vAlign w:val="center"/>
            <w:tcPrChange w:id="771" w:author="Autor">
              <w:tcPr>
                <w:tcW w:w="14034" w:type="dxa"/>
                <w:gridSpan w:val="8"/>
                <w:shd w:val="clear" w:color="auto" w:fill="BFBFBF" w:themeFill="background1" w:themeFillShade="BF"/>
                <w:vAlign w:val="center"/>
              </w:tcPr>
            </w:tcPrChange>
          </w:tcPr>
          <w:p w14:paraId="38AD934C" w14:textId="77777777" w:rsidR="003F0D36" w:rsidRPr="00A91AEF" w:rsidRDefault="003F0D36" w:rsidP="00B87D2B">
            <w:pPr>
              <w:jc w:val="both"/>
              <w:rPr>
                <w:b/>
                <w:sz w:val="22"/>
                <w:szCs w:val="22"/>
                <w:lang w:eastAsia="cs-CZ"/>
              </w:rPr>
              <w:pPrChange w:id="772" w:author="Autor">
                <w:pPr>
                  <w:jc w:val="center"/>
                </w:pPr>
              </w:pPrChange>
            </w:pPr>
            <w:r w:rsidRPr="00A91AEF">
              <w:rPr>
                <w:b/>
                <w:sz w:val="22"/>
                <w:szCs w:val="22"/>
                <w:lang w:eastAsia="cs-CZ"/>
              </w:rPr>
              <w:t>Realizácia zákazky</w:t>
            </w:r>
          </w:p>
        </w:tc>
      </w:tr>
      <w:tr w:rsidR="003F0D36" w:rsidRPr="007C3E78" w14:paraId="45F58E1B"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7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74" w:author="Autor">
            <w:trPr>
              <w:gridAfter w:val="0"/>
            </w:trPr>
          </w:trPrChange>
        </w:trPr>
        <w:tc>
          <w:tcPr>
            <w:tcW w:w="675" w:type="dxa"/>
            <w:shd w:val="clear" w:color="auto" w:fill="auto"/>
            <w:vAlign w:val="center"/>
            <w:tcPrChange w:id="775" w:author="Autor">
              <w:tcPr>
                <w:tcW w:w="675" w:type="dxa"/>
                <w:gridSpan w:val="2"/>
                <w:shd w:val="clear" w:color="auto" w:fill="auto"/>
                <w:vAlign w:val="center"/>
              </w:tcPr>
            </w:tcPrChange>
          </w:tcPr>
          <w:p w14:paraId="5DBE4D7A" w14:textId="55B1F6D3" w:rsidR="003F0D36" w:rsidRPr="007C3E78" w:rsidRDefault="006A6F1A" w:rsidP="00B87D2B">
            <w:pPr>
              <w:jc w:val="both"/>
              <w:rPr>
                <w:sz w:val="22"/>
                <w:szCs w:val="22"/>
                <w:lang w:eastAsia="cs-CZ"/>
              </w:rPr>
              <w:pPrChange w:id="776" w:author="Autor">
                <w:pPr>
                  <w:jc w:val="center"/>
                </w:pPr>
              </w:pPrChange>
            </w:pPr>
            <w:del w:id="777" w:author="Autor">
              <w:r w:rsidRPr="007C3E78">
                <w:rPr>
                  <w:sz w:val="22"/>
                  <w:szCs w:val="22"/>
                  <w:lang w:eastAsia="cs-CZ"/>
                </w:rPr>
                <w:delText>2</w:delText>
              </w:r>
              <w:r>
                <w:rPr>
                  <w:sz w:val="22"/>
                  <w:szCs w:val="22"/>
                  <w:lang w:eastAsia="cs-CZ"/>
                </w:rPr>
                <w:delText>4</w:delText>
              </w:r>
            </w:del>
            <w:ins w:id="778" w:author="Autor">
              <w:r w:rsidR="003F0D36" w:rsidRPr="007C3E78">
                <w:rPr>
                  <w:sz w:val="22"/>
                  <w:szCs w:val="22"/>
                  <w:lang w:eastAsia="cs-CZ"/>
                </w:rPr>
                <w:t>2</w:t>
              </w:r>
              <w:r w:rsidR="003F0D36">
                <w:rPr>
                  <w:sz w:val="22"/>
                  <w:szCs w:val="22"/>
                  <w:lang w:eastAsia="cs-CZ"/>
                </w:rPr>
                <w:t>8</w:t>
              </w:r>
            </w:ins>
          </w:p>
        </w:tc>
        <w:tc>
          <w:tcPr>
            <w:tcW w:w="3720" w:type="dxa"/>
            <w:shd w:val="clear" w:color="auto" w:fill="auto"/>
            <w:tcPrChange w:id="779" w:author="Autor">
              <w:tcPr>
                <w:tcW w:w="3720" w:type="dxa"/>
                <w:gridSpan w:val="2"/>
                <w:shd w:val="clear" w:color="auto" w:fill="auto"/>
              </w:tcPr>
            </w:tcPrChange>
          </w:tcPr>
          <w:p w14:paraId="68AF1A68" w14:textId="77777777" w:rsidR="003F0D36" w:rsidRPr="007C3E78" w:rsidRDefault="003F0D36" w:rsidP="00B87D2B">
            <w:pPr>
              <w:jc w:val="both"/>
              <w:rPr>
                <w:sz w:val="22"/>
                <w:szCs w:val="22"/>
                <w:lang w:eastAsia="cs-CZ"/>
              </w:rPr>
              <w:pPrChange w:id="780" w:author="Autor">
                <w:pPr/>
              </w:pPrChange>
            </w:pPr>
            <w:r w:rsidRPr="007C3E78">
              <w:rPr>
                <w:sz w:val="22"/>
                <w:szCs w:val="22"/>
                <w:lang w:eastAsia="cs-CZ"/>
              </w:rPr>
              <w:t xml:space="preserve">Podstatná zmena častí podmienok uzatvorenej zmluvy oproti častiam obchodných podmienok uvedených </w:t>
            </w:r>
            <w:r w:rsidRPr="007C3E78">
              <w:rPr>
                <w:sz w:val="22"/>
                <w:szCs w:val="22"/>
                <w:lang w:eastAsia="cs-CZ"/>
              </w:rPr>
              <w:lastRenderedPageBreak/>
              <w:t>v oznámení alebo v súťažných podkladoch</w:t>
            </w:r>
            <w:r>
              <w:rPr>
                <w:rStyle w:val="Odkaznapoznmkupodiarou"/>
                <w:sz w:val="22"/>
                <w:szCs w:val="22"/>
                <w:lang w:eastAsia="cs-CZ"/>
              </w:rPr>
              <w:footnoteReference w:id="22"/>
            </w:r>
          </w:p>
        </w:tc>
        <w:tc>
          <w:tcPr>
            <w:tcW w:w="6379" w:type="dxa"/>
            <w:shd w:val="clear" w:color="auto" w:fill="auto"/>
            <w:tcPrChange w:id="781" w:author="Autor">
              <w:tcPr>
                <w:tcW w:w="6379" w:type="dxa"/>
                <w:gridSpan w:val="2"/>
                <w:shd w:val="clear" w:color="auto" w:fill="auto"/>
              </w:tcPr>
            </w:tcPrChange>
          </w:tcPr>
          <w:p w14:paraId="209506DD" w14:textId="3FEAABEF" w:rsidR="003F0D36" w:rsidRPr="007C3E78" w:rsidRDefault="003F0D36" w:rsidP="003F0D36">
            <w:pPr>
              <w:jc w:val="both"/>
              <w:rPr>
                <w:sz w:val="22"/>
                <w:szCs w:val="22"/>
                <w:lang w:eastAsia="cs-CZ"/>
              </w:rPr>
            </w:pPr>
            <w:r w:rsidRPr="007C3E78">
              <w:rPr>
                <w:sz w:val="22"/>
                <w:szCs w:val="22"/>
                <w:lang w:eastAsia="cs-CZ"/>
              </w:rPr>
              <w:lastRenderedPageBreak/>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w:t>
            </w:r>
            <w:r w:rsidRPr="007C3E78">
              <w:rPr>
                <w:sz w:val="22"/>
                <w:szCs w:val="22"/>
                <w:lang w:eastAsia="cs-CZ"/>
              </w:rPr>
              <w:lastRenderedPageBreak/>
              <w:t xml:space="preserve">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3"/>
            </w:r>
            <w:r>
              <w:rPr>
                <w:sz w:val="22"/>
                <w:szCs w:val="22"/>
                <w:lang w:eastAsia="cs-CZ"/>
              </w:rPr>
              <w:t xml:space="preserve"> Podstatná zmena zmluvy, rámcovej dohody alebo koncesnej zmluvy je upravená v § 18 ods. 2 ZVO.</w:t>
            </w:r>
          </w:p>
          <w:p w14:paraId="10350229" w14:textId="77777777" w:rsidR="003F0D36" w:rsidRPr="007C3E78" w:rsidRDefault="003F0D36" w:rsidP="003F0D36">
            <w:pPr>
              <w:jc w:val="both"/>
              <w:rPr>
                <w:sz w:val="22"/>
                <w:szCs w:val="22"/>
                <w:lang w:eastAsia="cs-CZ"/>
              </w:rPr>
            </w:pPr>
          </w:p>
          <w:p w14:paraId="5CA0A95F" w14:textId="77777777" w:rsidR="003F0D36" w:rsidRDefault="003F0D36" w:rsidP="003F0D36">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3F0D36" w:rsidRDefault="003F0D36" w:rsidP="003F0D36">
            <w:pPr>
              <w:jc w:val="both"/>
              <w:rPr>
                <w:sz w:val="22"/>
                <w:szCs w:val="22"/>
                <w:lang w:eastAsia="cs-CZ"/>
              </w:rPr>
            </w:pPr>
          </w:p>
          <w:p w14:paraId="6A4998E5" w14:textId="77777777" w:rsidR="003F0D36" w:rsidRPr="007C3E78" w:rsidRDefault="003F0D36" w:rsidP="003F0D36">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Change w:id="782" w:author="Autor">
              <w:tcPr>
                <w:tcW w:w="3260" w:type="dxa"/>
                <w:gridSpan w:val="2"/>
                <w:shd w:val="clear" w:color="auto" w:fill="auto"/>
              </w:tcPr>
            </w:tcPrChange>
          </w:tcPr>
          <w:p w14:paraId="247B7DB5" w14:textId="77777777" w:rsidR="003F0D36" w:rsidRPr="007C3E78" w:rsidRDefault="003F0D36" w:rsidP="00B87D2B">
            <w:pPr>
              <w:jc w:val="both"/>
              <w:rPr>
                <w:sz w:val="22"/>
                <w:szCs w:val="22"/>
                <w:lang w:eastAsia="cs-CZ"/>
              </w:rPr>
              <w:pPrChange w:id="783" w:author="Autor">
                <w:pPr/>
              </w:pPrChange>
            </w:pPr>
            <w:r w:rsidRPr="007C3E78">
              <w:rPr>
                <w:sz w:val="22"/>
                <w:szCs w:val="22"/>
                <w:lang w:eastAsia="cs-CZ"/>
              </w:rPr>
              <w:lastRenderedPageBreak/>
              <w:t>25 % z ceny zmluvy</w:t>
            </w:r>
          </w:p>
          <w:p w14:paraId="30924D8A" w14:textId="77777777" w:rsidR="003F0D36" w:rsidRPr="007C3E78" w:rsidRDefault="003F0D36" w:rsidP="00B87D2B">
            <w:pPr>
              <w:jc w:val="both"/>
              <w:rPr>
                <w:sz w:val="22"/>
                <w:szCs w:val="22"/>
                <w:lang w:eastAsia="cs-CZ"/>
              </w:rPr>
              <w:pPrChange w:id="784" w:author="Autor">
                <w:pPr/>
              </w:pPrChange>
            </w:pPr>
          </w:p>
          <w:p w14:paraId="77B5773A" w14:textId="77777777" w:rsidR="003F0D36" w:rsidRPr="007C3E78" w:rsidRDefault="003F0D36" w:rsidP="00B87D2B">
            <w:pPr>
              <w:jc w:val="both"/>
              <w:rPr>
                <w:sz w:val="22"/>
                <w:szCs w:val="22"/>
                <w:lang w:eastAsia="cs-CZ"/>
              </w:rPr>
              <w:pPrChange w:id="785" w:author="Autor">
                <w:pPr/>
              </w:pPrChange>
            </w:pPr>
            <w:r w:rsidRPr="007C3E78">
              <w:rPr>
                <w:sz w:val="22"/>
                <w:szCs w:val="22"/>
                <w:lang w:eastAsia="cs-CZ"/>
              </w:rPr>
              <w:t>plus</w:t>
            </w:r>
          </w:p>
          <w:p w14:paraId="07ABF2F2" w14:textId="77777777" w:rsidR="003F0D36" w:rsidRPr="007C3E78" w:rsidRDefault="003F0D36" w:rsidP="00B87D2B">
            <w:pPr>
              <w:jc w:val="both"/>
              <w:rPr>
                <w:sz w:val="22"/>
                <w:szCs w:val="22"/>
                <w:lang w:eastAsia="cs-CZ"/>
              </w:rPr>
              <w:pPrChange w:id="786" w:author="Autor">
                <w:pPr/>
              </w:pPrChange>
            </w:pPr>
          </w:p>
          <w:p w14:paraId="6A93DF97" w14:textId="77777777" w:rsidR="003F0D36" w:rsidRPr="007C3E78" w:rsidRDefault="003F0D36" w:rsidP="00B87D2B">
            <w:pPr>
              <w:jc w:val="both"/>
              <w:rPr>
                <w:sz w:val="22"/>
                <w:szCs w:val="22"/>
                <w:lang w:eastAsia="cs-CZ"/>
              </w:rPr>
              <w:pPrChange w:id="787" w:author="Autor">
                <w:pPr/>
              </w:pPrChange>
            </w:pPr>
            <w:r w:rsidRPr="007C3E78">
              <w:rPr>
                <w:sz w:val="22"/>
                <w:szCs w:val="22"/>
                <w:lang w:eastAsia="cs-CZ"/>
              </w:rPr>
              <w:lastRenderedPageBreak/>
              <w:t>hodnota dodatočných výdavkov z plnenia zmluvy vychádzajúcich z podstatných zmien zmluvy</w:t>
            </w:r>
            <w:r>
              <w:rPr>
                <w:sz w:val="22"/>
                <w:szCs w:val="22"/>
                <w:lang w:eastAsia="cs-CZ"/>
              </w:rPr>
              <w:t>.</w:t>
            </w:r>
          </w:p>
        </w:tc>
      </w:tr>
      <w:tr w:rsidR="003F0D36" w:rsidRPr="007C3E78" w14:paraId="5FB603F8"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8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89" w:author="Autor">
            <w:trPr>
              <w:gridAfter w:val="0"/>
            </w:trPr>
          </w:trPrChange>
        </w:trPr>
        <w:tc>
          <w:tcPr>
            <w:tcW w:w="675" w:type="dxa"/>
            <w:shd w:val="clear" w:color="auto" w:fill="auto"/>
            <w:vAlign w:val="center"/>
            <w:tcPrChange w:id="790" w:author="Autor">
              <w:tcPr>
                <w:tcW w:w="675" w:type="dxa"/>
                <w:gridSpan w:val="2"/>
                <w:shd w:val="clear" w:color="auto" w:fill="auto"/>
                <w:vAlign w:val="center"/>
              </w:tcPr>
            </w:tcPrChange>
          </w:tcPr>
          <w:p w14:paraId="78596B03" w14:textId="2756DF2F" w:rsidR="003F0D36" w:rsidRPr="007C3E78" w:rsidRDefault="006A6F1A" w:rsidP="00B87D2B">
            <w:pPr>
              <w:jc w:val="both"/>
              <w:rPr>
                <w:sz w:val="22"/>
                <w:szCs w:val="22"/>
                <w:lang w:eastAsia="cs-CZ"/>
              </w:rPr>
              <w:pPrChange w:id="791" w:author="Autor">
                <w:pPr>
                  <w:jc w:val="center"/>
                </w:pPr>
              </w:pPrChange>
            </w:pPr>
            <w:del w:id="792" w:author="Autor">
              <w:r w:rsidRPr="007C3E78">
                <w:rPr>
                  <w:sz w:val="22"/>
                  <w:szCs w:val="22"/>
                  <w:lang w:eastAsia="cs-CZ"/>
                </w:rPr>
                <w:lastRenderedPageBreak/>
                <w:delText>2</w:delText>
              </w:r>
              <w:r>
                <w:rPr>
                  <w:sz w:val="22"/>
                  <w:szCs w:val="22"/>
                  <w:lang w:eastAsia="cs-CZ"/>
                </w:rPr>
                <w:delText>5</w:delText>
              </w:r>
            </w:del>
            <w:ins w:id="793" w:author="Autor">
              <w:r w:rsidR="003F0D36" w:rsidRPr="007C3E78">
                <w:rPr>
                  <w:sz w:val="22"/>
                  <w:szCs w:val="22"/>
                  <w:lang w:eastAsia="cs-CZ"/>
                </w:rPr>
                <w:t>2</w:t>
              </w:r>
              <w:r w:rsidR="003F0D36">
                <w:rPr>
                  <w:sz w:val="22"/>
                  <w:szCs w:val="22"/>
                  <w:lang w:eastAsia="cs-CZ"/>
                </w:rPr>
                <w:t>9</w:t>
              </w:r>
            </w:ins>
          </w:p>
        </w:tc>
        <w:tc>
          <w:tcPr>
            <w:tcW w:w="3720" w:type="dxa"/>
            <w:shd w:val="clear" w:color="auto" w:fill="auto"/>
            <w:tcPrChange w:id="794" w:author="Autor">
              <w:tcPr>
                <w:tcW w:w="3720" w:type="dxa"/>
                <w:gridSpan w:val="2"/>
                <w:shd w:val="clear" w:color="auto" w:fill="auto"/>
              </w:tcPr>
            </w:tcPrChange>
          </w:tcPr>
          <w:p w14:paraId="196B3DB1" w14:textId="77777777" w:rsidR="003F0D36" w:rsidRPr="007C3E78" w:rsidRDefault="003F0D36" w:rsidP="00B87D2B">
            <w:pPr>
              <w:jc w:val="both"/>
              <w:rPr>
                <w:sz w:val="22"/>
                <w:szCs w:val="22"/>
                <w:lang w:eastAsia="cs-CZ"/>
              </w:rPr>
              <w:pPrChange w:id="795" w:author="Autor">
                <w:pPr/>
              </w:pPrChange>
            </w:pPr>
            <w:r w:rsidRPr="007C3E78">
              <w:rPr>
                <w:sz w:val="22"/>
                <w:szCs w:val="22"/>
                <w:lang w:eastAsia="cs-CZ"/>
              </w:rPr>
              <w:t>Zníženie rozsahu zákazky</w:t>
            </w:r>
          </w:p>
        </w:tc>
        <w:tc>
          <w:tcPr>
            <w:tcW w:w="6379" w:type="dxa"/>
            <w:shd w:val="clear" w:color="auto" w:fill="auto"/>
            <w:tcPrChange w:id="796" w:author="Autor">
              <w:tcPr>
                <w:tcW w:w="6379" w:type="dxa"/>
                <w:gridSpan w:val="2"/>
                <w:shd w:val="clear" w:color="auto" w:fill="auto"/>
              </w:tcPr>
            </w:tcPrChange>
          </w:tcPr>
          <w:p w14:paraId="422A5C7C" w14:textId="77777777" w:rsidR="003F0D36" w:rsidRPr="005C6179" w:rsidRDefault="003F0D36" w:rsidP="003F0D36">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3F0D36" w:rsidRPr="005C6179" w:rsidRDefault="003F0D36" w:rsidP="003F0D36">
            <w:pPr>
              <w:jc w:val="both"/>
              <w:rPr>
                <w:sz w:val="22"/>
                <w:szCs w:val="22"/>
                <w:lang w:eastAsia="cs-CZ"/>
              </w:rPr>
            </w:pPr>
            <w:r w:rsidRPr="005C6179">
              <w:rPr>
                <w:sz w:val="22"/>
                <w:szCs w:val="22"/>
                <w:lang w:eastAsia="cs-CZ"/>
              </w:rPr>
              <w:t> </w:t>
            </w:r>
          </w:p>
          <w:p w14:paraId="7A67474D" w14:textId="77777777" w:rsidR="003F0D36" w:rsidRPr="005C6179" w:rsidRDefault="003F0D36" w:rsidP="003F0D36">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3F0D36" w:rsidRPr="005C6179" w:rsidRDefault="003F0D36" w:rsidP="003F0D36">
            <w:pPr>
              <w:jc w:val="both"/>
              <w:rPr>
                <w:sz w:val="22"/>
                <w:szCs w:val="22"/>
                <w:lang w:eastAsia="cs-CZ"/>
              </w:rPr>
            </w:pPr>
            <w:r w:rsidRPr="005C6179">
              <w:rPr>
                <w:sz w:val="22"/>
                <w:szCs w:val="22"/>
                <w:lang w:eastAsia="cs-CZ"/>
              </w:rPr>
              <w:t> </w:t>
            </w:r>
          </w:p>
          <w:p w14:paraId="065F0ACD" w14:textId="77777777" w:rsidR="003F0D36" w:rsidRPr="007C3E78" w:rsidRDefault="003F0D36" w:rsidP="003F0D36">
            <w:pPr>
              <w:jc w:val="both"/>
              <w:rPr>
                <w:sz w:val="22"/>
                <w:szCs w:val="22"/>
                <w:lang w:eastAsia="cs-CZ"/>
              </w:rPr>
            </w:pPr>
            <w:r w:rsidRPr="005C6179">
              <w:rPr>
                <w:sz w:val="22"/>
                <w:szCs w:val="22"/>
                <w:lang w:eastAsia="cs-CZ"/>
              </w:rPr>
              <w:lastRenderedPageBreak/>
              <w:t>Zníženie rozsahu zákazky sa posudzuje vo väzbe na zmluvnú cenu.</w:t>
            </w:r>
          </w:p>
        </w:tc>
        <w:tc>
          <w:tcPr>
            <w:tcW w:w="3260" w:type="dxa"/>
            <w:shd w:val="clear" w:color="auto" w:fill="auto"/>
            <w:tcPrChange w:id="797" w:author="Autor">
              <w:tcPr>
                <w:tcW w:w="3260" w:type="dxa"/>
                <w:gridSpan w:val="2"/>
                <w:shd w:val="clear" w:color="auto" w:fill="auto"/>
              </w:tcPr>
            </w:tcPrChange>
          </w:tcPr>
          <w:p w14:paraId="072E1AC4" w14:textId="77777777" w:rsidR="003F0D36" w:rsidRPr="007C3E78" w:rsidRDefault="003F0D36" w:rsidP="00B87D2B">
            <w:pPr>
              <w:jc w:val="both"/>
              <w:rPr>
                <w:sz w:val="22"/>
                <w:szCs w:val="22"/>
                <w:lang w:eastAsia="cs-CZ"/>
              </w:rPr>
              <w:pPrChange w:id="798" w:author="Autor">
                <w:pPr/>
              </w:pPrChange>
            </w:pPr>
            <w:r w:rsidRPr="007C3E78">
              <w:rPr>
                <w:sz w:val="22"/>
                <w:szCs w:val="22"/>
                <w:lang w:eastAsia="cs-CZ"/>
              </w:rPr>
              <w:lastRenderedPageBreak/>
              <w:t>Hodnota zníženia rozsahu</w:t>
            </w:r>
          </w:p>
          <w:p w14:paraId="0EC57ED6" w14:textId="77777777" w:rsidR="003F0D36" w:rsidRPr="007C3E78" w:rsidRDefault="003F0D36" w:rsidP="00B87D2B">
            <w:pPr>
              <w:jc w:val="both"/>
              <w:rPr>
                <w:sz w:val="22"/>
                <w:szCs w:val="22"/>
                <w:lang w:eastAsia="cs-CZ"/>
              </w:rPr>
              <w:pPrChange w:id="799" w:author="Autor">
                <w:pPr/>
              </w:pPrChange>
            </w:pPr>
          </w:p>
          <w:p w14:paraId="499FA2F8" w14:textId="77777777" w:rsidR="003F0D36" w:rsidRPr="007C3E78" w:rsidRDefault="003F0D36" w:rsidP="00B87D2B">
            <w:pPr>
              <w:jc w:val="both"/>
              <w:rPr>
                <w:sz w:val="22"/>
                <w:szCs w:val="22"/>
                <w:lang w:eastAsia="cs-CZ"/>
              </w:rPr>
              <w:pPrChange w:id="800" w:author="Autor">
                <w:pPr/>
              </w:pPrChange>
            </w:pPr>
            <w:r w:rsidRPr="007C3E78">
              <w:rPr>
                <w:sz w:val="22"/>
                <w:szCs w:val="22"/>
                <w:lang w:eastAsia="cs-CZ"/>
              </w:rPr>
              <w:t>Plus</w:t>
            </w:r>
          </w:p>
          <w:p w14:paraId="0C3BEC06" w14:textId="77777777" w:rsidR="003F0D36" w:rsidRPr="007C3E78" w:rsidRDefault="003F0D36" w:rsidP="00B87D2B">
            <w:pPr>
              <w:jc w:val="both"/>
              <w:rPr>
                <w:sz w:val="22"/>
                <w:szCs w:val="22"/>
                <w:lang w:eastAsia="cs-CZ"/>
              </w:rPr>
              <w:pPrChange w:id="801" w:author="Autor">
                <w:pPr/>
              </w:pPrChange>
            </w:pPr>
          </w:p>
          <w:p w14:paraId="71DA532E" w14:textId="77777777" w:rsidR="003F0D36" w:rsidRPr="007C3E78" w:rsidRDefault="003F0D36" w:rsidP="00B87D2B">
            <w:pPr>
              <w:jc w:val="both"/>
              <w:rPr>
                <w:sz w:val="22"/>
                <w:szCs w:val="22"/>
                <w:lang w:eastAsia="cs-CZ"/>
              </w:rPr>
              <w:pPrChange w:id="802" w:author="Autor">
                <w:pPr/>
              </w:pPrChange>
            </w:pPr>
            <w:r w:rsidRPr="007C3E78">
              <w:rPr>
                <w:sz w:val="22"/>
                <w:szCs w:val="22"/>
                <w:lang w:eastAsia="cs-CZ"/>
              </w:rPr>
              <w:t>25 % z hodnoty konečného rozsahu (iba ak zníženie v rozsahu zákazky je podstatné)</w:t>
            </w:r>
            <w:r>
              <w:rPr>
                <w:sz w:val="22"/>
                <w:szCs w:val="22"/>
                <w:lang w:eastAsia="cs-CZ"/>
              </w:rPr>
              <w:t>.</w:t>
            </w:r>
          </w:p>
        </w:tc>
      </w:tr>
      <w:tr w:rsidR="003F0D36" w:rsidRPr="007C3E78" w14:paraId="688838F1" w14:textId="77777777" w:rsidTr="00B87D2B">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0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804" w:author="Autor">
            <w:trPr>
              <w:gridAfter w:val="0"/>
            </w:trPr>
          </w:trPrChange>
        </w:trPr>
        <w:tc>
          <w:tcPr>
            <w:tcW w:w="675" w:type="dxa"/>
            <w:shd w:val="clear" w:color="auto" w:fill="auto"/>
            <w:vAlign w:val="center"/>
            <w:tcPrChange w:id="805" w:author="Autor">
              <w:tcPr>
                <w:tcW w:w="675" w:type="dxa"/>
                <w:gridSpan w:val="2"/>
                <w:shd w:val="clear" w:color="auto" w:fill="auto"/>
                <w:vAlign w:val="center"/>
              </w:tcPr>
            </w:tcPrChange>
          </w:tcPr>
          <w:p w14:paraId="64C32F76" w14:textId="4ABCE271" w:rsidR="003F0D36" w:rsidRPr="007C3E78" w:rsidRDefault="006A6F1A" w:rsidP="00B87D2B">
            <w:pPr>
              <w:jc w:val="both"/>
              <w:rPr>
                <w:sz w:val="22"/>
                <w:szCs w:val="22"/>
                <w:lang w:eastAsia="cs-CZ"/>
              </w:rPr>
              <w:pPrChange w:id="806" w:author="Autor">
                <w:pPr>
                  <w:jc w:val="center"/>
                </w:pPr>
              </w:pPrChange>
            </w:pPr>
            <w:del w:id="807" w:author="Autor">
              <w:r w:rsidRPr="007C3E78">
                <w:rPr>
                  <w:sz w:val="22"/>
                  <w:szCs w:val="22"/>
                  <w:lang w:eastAsia="cs-CZ"/>
                </w:rPr>
                <w:delText>2</w:delText>
              </w:r>
              <w:r>
                <w:rPr>
                  <w:sz w:val="22"/>
                  <w:szCs w:val="22"/>
                  <w:lang w:eastAsia="cs-CZ"/>
                </w:rPr>
                <w:delText>6</w:delText>
              </w:r>
            </w:del>
            <w:ins w:id="808" w:author="Autor">
              <w:r w:rsidR="003F0D36">
                <w:rPr>
                  <w:sz w:val="22"/>
                  <w:szCs w:val="22"/>
                  <w:lang w:eastAsia="cs-CZ"/>
                </w:rPr>
                <w:t>30</w:t>
              </w:r>
            </w:ins>
          </w:p>
        </w:tc>
        <w:tc>
          <w:tcPr>
            <w:tcW w:w="3720" w:type="dxa"/>
            <w:shd w:val="clear" w:color="auto" w:fill="auto"/>
            <w:tcPrChange w:id="809" w:author="Autor">
              <w:tcPr>
                <w:tcW w:w="3720" w:type="dxa"/>
                <w:gridSpan w:val="2"/>
                <w:shd w:val="clear" w:color="auto" w:fill="auto"/>
              </w:tcPr>
            </w:tcPrChange>
          </w:tcPr>
          <w:p w14:paraId="2F00B110" w14:textId="77777777" w:rsidR="003F0D36" w:rsidRPr="007C3E78" w:rsidRDefault="003F0D36" w:rsidP="00B87D2B">
            <w:pPr>
              <w:ind w:left="34"/>
              <w:jc w:val="both"/>
              <w:rPr>
                <w:sz w:val="22"/>
                <w:szCs w:val="22"/>
                <w:lang w:eastAsia="cs-CZ"/>
              </w:rPr>
              <w:pPrChange w:id="810" w:author="Autor">
                <w:pPr>
                  <w:ind w:left="34"/>
                </w:pPr>
              </w:pPrChange>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Change w:id="811" w:author="Autor">
              <w:tcPr>
                <w:tcW w:w="6379" w:type="dxa"/>
                <w:gridSpan w:val="2"/>
                <w:shd w:val="clear" w:color="auto" w:fill="auto"/>
              </w:tcPr>
            </w:tcPrChange>
          </w:tcPr>
          <w:p w14:paraId="48957B91" w14:textId="77777777" w:rsidR="003F0D36" w:rsidRPr="007C3E78" w:rsidRDefault="003F0D36" w:rsidP="003F0D36">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3F0D36" w:rsidRPr="007C3E78" w:rsidRDefault="003F0D36" w:rsidP="003F0D36">
            <w:pPr>
              <w:jc w:val="both"/>
              <w:rPr>
                <w:sz w:val="22"/>
                <w:szCs w:val="22"/>
                <w:lang w:eastAsia="cs-CZ"/>
              </w:rPr>
            </w:pPr>
          </w:p>
        </w:tc>
        <w:tc>
          <w:tcPr>
            <w:tcW w:w="3260" w:type="dxa"/>
            <w:shd w:val="clear" w:color="auto" w:fill="auto"/>
            <w:tcPrChange w:id="812" w:author="Autor">
              <w:tcPr>
                <w:tcW w:w="3260" w:type="dxa"/>
                <w:gridSpan w:val="2"/>
                <w:shd w:val="clear" w:color="auto" w:fill="auto"/>
              </w:tcPr>
            </w:tcPrChange>
          </w:tcPr>
          <w:p w14:paraId="38F9F7ED" w14:textId="77777777" w:rsidR="003F0D36" w:rsidRPr="007C3E78" w:rsidRDefault="003F0D36" w:rsidP="00B87D2B">
            <w:pPr>
              <w:jc w:val="both"/>
              <w:rPr>
                <w:sz w:val="22"/>
                <w:szCs w:val="22"/>
                <w:lang w:eastAsia="cs-CZ"/>
              </w:rPr>
              <w:pPrChange w:id="813" w:author="Autor">
                <w:pPr/>
              </w:pPrChange>
            </w:pPr>
            <w:r w:rsidRPr="007C3E78">
              <w:rPr>
                <w:sz w:val="22"/>
                <w:szCs w:val="22"/>
                <w:lang w:eastAsia="cs-CZ"/>
              </w:rPr>
              <w:t>100 % hodnoty dodatočnej zákazky</w:t>
            </w:r>
          </w:p>
          <w:p w14:paraId="68A904A1" w14:textId="77777777" w:rsidR="003F0D36" w:rsidRPr="007C3E78" w:rsidRDefault="003F0D36" w:rsidP="00B87D2B">
            <w:pPr>
              <w:jc w:val="both"/>
              <w:rPr>
                <w:sz w:val="22"/>
                <w:szCs w:val="22"/>
                <w:lang w:eastAsia="cs-CZ"/>
              </w:rPr>
              <w:pPrChange w:id="814" w:author="Autor">
                <w:pPr/>
              </w:pPrChange>
            </w:pPr>
          </w:p>
          <w:p w14:paraId="372383E8" w14:textId="77777777" w:rsidR="003F0D36" w:rsidRPr="007C3E78" w:rsidRDefault="003F0D36" w:rsidP="00B87D2B">
            <w:pPr>
              <w:jc w:val="both"/>
              <w:rPr>
                <w:sz w:val="22"/>
                <w:szCs w:val="22"/>
                <w:lang w:eastAsia="cs-CZ"/>
              </w:rPr>
              <w:pPrChange w:id="815" w:author="Autor">
                <w:pPr/>
              </w:pPrChange>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B87D2B">
      <w:pPr>
        <w:jc w:val="both"/>
        <w:rPr>
          <w:sz w:val="22"/>
          <w:szCs w:val="22"/>
          <w:lang w:eastAsia="cs-CZ"/>
        </w:rPr>
        <w:pPrChange w:id="816" w:author="Autor">
          <w:pPr/>
        </w:pPrChange>
      </w:pPr>
    </w:p>
    <w:p w14:paraId="7E00F38B" w14:textId="77777777" w:rsidR="000E2E4D" w:rsidRPr="007C3E78" w:rsidRDefault="000E2E4D" w:rsidP="00B87D2B">
      <w:pPr>
        <w:jc w:val="both"/>
        <w:rPr>
          <w:sz w:val="22"/>
          <w:szCs w:val="22"/>
        </w:rPr>
        <w:pPrChange w:id="817" w:author="Autor">
          <w:pPr/>
        </w:pPrChange>
      </w:pPr>
    </w:p>
    <w:sectPr w:rsidR="000E2E4D" w:rsidRPr="007C3E78" w:rsidSect="00273FAB">
      <w:headerReference w:type="first" r:id="rId15"/>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4C899" w14:textId="77777777" w:rsidR="00F92D12" w:rsidRDefault="00F92D12" w:rsidP="00B948E0">
      <w:r>
        <w:separator/>
      </w:r>
    </w:p>
  </w:endnote>
  <w:endnote w:type="continuationSeparator" w:id="0">
    <w:p w14:paraId="3241B13F" w14:textId="77777777" w:rsidR="00F92D12" w:rsidRDefault="00F92D12" w:rsidP="00B948E0">
      <w:r>
        <w:continuationSeparator/>
      </w:r>
    </w:p>
  </w:endnote>
  <w:endnote w:type="continuationNotice" w:id="1">
    <w:p w14:paraId="46A3BF0D" w14:textId="77777777" w:rsidR="00F92D12" w:rsidRDefault="00F92D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D71164" w:rsidRPr="00CF60E2" w:rsidRDefault="00D71164" w:rsidP="00CF60E2">
    <w:pPr>
      <w:tabs>
        <w:tab w:val="center" w:pos="4536"/>
        <w:tab w:val="right" w:pos="9072"/>
      </w:tabs>
      <w:jc w:val="right"/>
    </w:pPr>
    <w:r w:rsidRPr="00CF60E2">
      <w:t xml:space="preserve"> </w:t>
    </w:r>
  </w:p>
  <w:customXmlInsRangeStart w:id="355" w:author="Autor"/>
  <w:sdt>
    <w:sdtPr>
      <w:rPr>
        <w:sz w:val="22"/>
      </w:rPr>
      <w:id w:val="699511608"/>
      <w:docPartObj>
        <w:docPartGallery w:val="Page Numbers (Bottom of Page)"/>
        <w:docPartUnique/>
      </w:docPartObj>
    </w:sdtPr>
    <w:sdtEndPr/>
    <w:sdtContent>
      <w:customXmlInsRangeEnd w:id="355"/>
      <w:customXmlInsRangeStart w:id="356" w:author="Autor"/>
      <w:sdt>
        <w:sdtPr>
          <w:rPr>
            <w:sz w:val="22"/>
          </w:rPr>
          <w:id w:val="-1070419769"/>
          <w:docPartObj>
            <w:docPartGallery w:val="Page Numbers (Top of Page)"/>
            <w:docPartUnique/>
          </w:docPartObj>
        </w:sdtPr>
        <w:sdtEndPr/>
        <w:sdtContent>
          <w:customXmlInsRangeEnd w:id="356"/>
          <w:customXmlDelRangeStart w:id="357" w:author="Autor"/>
          <w:sdt>
            <w:sdtPr>
              <w:rPr>
                <w:sz w:val="22"/>
              </w:rPr>
              <w:id w:val="-1988314447"/>
              <w:docPartObj>
                <w:docPartGallery w:val="Page Numbers (Bottom of Page)"/>
                <w:docPartUnique/>
              </w:docPartObj>
            </w:sdtPr>
            <w:sdtEndPr/>
            <w:sdtContent>
              <w:customXmlDelRangeEnd w:id="357"/>
              <w:p w14:paraId="56628759" w14:textId="77777777" w:rsidR="00000000" w:rsidRDefault="00F92D12" w:rsidP="00B6178B">
                <w:pPr>
                  <w:pStyle w:val="Pta"/>
                  <w:jc w:val="right"/>
                  <w:rPr>
                    <w:del w:id="358" w:author="Autor"/>
                    <w:sz w:val="22"/>
                  </w:rPr>
                </w:pPr>
              </w:p>
              <w:customXmlDelRangeStart w:id="359" w:author="Autor"/>
              <w:sdt>
                <w:sdtPr>
                  <w:rPr>
                    <w:sz w:val="22"/>
                  </w:rPr>
                  <w:id w:val="2142530831"/>
                  <w:docPartObj>
                    <w:docPartGallery w:val="Page Numbers (Top of Page)"/>
                    <w:docPartUnique/>
                  </w:docPartObj>
                </w:sdtPr>
                <w:sdtEndPr/>
                <w:sdtContent>
                  <w:customXmlDelRangeEnd w:id="359"/>
                  <w:p w14:paraId="19271E3D" w14:textId="358BB397" w:rsidR="00D71164" w:rsidRPr="008E698E" w:rsidRDefault="00D7116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B87D2B">
                      <w:rPr>
                        <w:b/>
                        <w:bCs/>
                        <w:noProof/>
                        <w:sz w:val="22"/>
                      </w:rPr>
                      <w:t>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B87D2B">
                      <w:rPr>
                        <w:b/>
                        <w:bCs/>
                        <w:noProof/>
                        <w:sz w:val="22"/>
                      </w:rPr>
                      <w:t>23</w:t>
                    </w:r>
                    <w:r w:rsidRPr="008E698E">
                      <w:rPr>
                        <w:b/>
                        <w:bCs/>
                        <w:sz w:val="22"/>
                      </w:rPr>
                      <w:fldChar w:fldCharType="end"/>
                    </w:r>
                  </w:p>
                  <w:customXmlDelRangeStart w:id="360" w:author="Autor"/>
                </w:sdtContent>
              </w:sdt>
              <w:customXmlDelRangeEnd w:id="360"/>
              <w:customXmlDelRangeStart w:id="361" w:author="Autor"/>
            </w:sdtContent>
          </w:sdt>
          <w:customXmlDelRangeEnd w:id="361"/>
          <w:customXmlInsRangeStart w:id="362" w:author="Autor"/>
        </w:sdtContent>
      </w:sdt>
      <w:customXmlInsRangeEnd w:id="362"/>
      <w:customXmlInsRangeStart w:id="363" w:author="Autor"/>
    </w:sdtContent>
  </w:sdt>
  <w:customXmlInsRangeEnd w:id="363"/>
  <w:p w14:paraId="0CBFD7B7" w14:textId="77777777" w:rsidR="00D71164" w:rsidRDefault="00D71164" w:rsidP="00B6178B">
    <w:pPr>
      <w:pStyle w:val="Pta"/>
    </w:pPr>
  </w:p>
  <w:p w14:paraId="4581DD88" w14:textId="77777777" w:rsidR="00D71164" w:rsidRDefault="00D7116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5897962D" w14:textId="10F49D46" w:rsidR="00D71164" w:rsidRPr="008E698E" w:rsidRDefault="00D71164">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B87D2B">
              <w:rPr>
                <w:b/>
                <w:bCs/>
                <w:noProof/>
                <w:sz w:val="22"/>
              </w:rPr>
              <w:t>1</w:t>
            </w:r>
            <w:r w:rsidRPr="008E698E">
              <w:rPr>
                <w:b/>
                <w:bCs/>
                <w:sz w:val="22"/>
              </w:rPr>
              <w:fldChar w:fldCharType="end"/>
            </w:r>
            <w:r w:rsidRPr="008E698E">
              <w:rPr>
                <w:sz w:val="22"/>
              </w:rPr>
              <w:t xml:space="preserve"> z </w:t>
            </w:r>
            <w:r>
              <w:rPr>
                <w:b/>
                <w:bCs/>
                <w:sz w:val="22"/>
              </w:rPr>
              <w:t>18</w:t>
            </w:r>
          </w:p>
        </w:sdtContent>
      </w:sdt>
    </w:sdtContent>
  </w:sdt>
  <w:p w14:paraId="4581DD8B" w14:textId="77777777" w:rsidR="00D71164" w:rsidRDefault="00D7116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B76AC" w14:textId="77777777" w:rsidR="00F92D12" w:rsidRDefault="00F92D12" w:rsidP="00B948E0">
      <w:r>
        <w:separator/>
      </w:r>
    </w:p>
  </w:footnote>
  <w:footnote w:type="continuationSeparator" w:id="0">
    <w:p w14:paraId="73930BF6" w14:textId="77777777" w:rsidR="00F92D12" w:rsidRDefault="00F92D12" w:rsidP="00B948E0">
      <w:r>
        <w:continuationSeparator/>
      </w:r>
    </w:p>
  </w:footnote>
  <w:footnote w:type="continuationNotice" w:id="1">
    <w:p w14:paraId="625384CE" w14:textId="77777777" w:rsidR="00F92D12" w:rsidRDefault="00F92D12"/>
  </w:footnote>
  <w:footnote w:id="2">
    <w:p w14:paraId="4581DD8C" w14:textId="77777777" w:rsidR="00D71164" w:rsidRDefault="00D71164"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D71164" w:rsidRPr="0071245E" w:rsidRDefault="00D71164"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E" w14:textId="77777777" w:rsidR="00D71164" w:rsidRPr="0071245E" w:rsidRDefault="00D71164"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4581DD8F" w14:textId="77777777" w:rsidR="00D71164" w:rsidRDefault="00D71164"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13FB0367" w14:textId="42EBD020" w:rsidR="00D71164" w:rsidRDefault="00D71164">
      <w:pPr>
        <w:pStyle w:val="Textpoznmkypodiarou"/>
        <w:rPr>
          <w:ins w:id="169" w:author="Autor"/>
        </w:rPr>
      </w:pPr>
      <w:ins w:id="170" w:author="Autor">
        <w:r>
          <w:rPr>
            <w:rStyle w:val="Odkaznapoznmkupodiarou"/>
          </w:rPr>
          <w:footnoteRef/>
        </w:r>
        <w:r>
          <w:t xml:space="preserve"> Povinnosť zadávania podlimitných zákaziek bežne dostupných na trhu prostredníctvom elektronického trhoviska platí od momentu definovanom v § 155m ods. 13 zákona o VO.</w:t>
        </w:r>
      </w:ins>
    </w:p>
  </w:footnote>
  <w:footnote w:id="7">
    <w:p w14:paraId="4581DD90" w14:textId="77777777" w:rsidR="00D71164" w:rsidRPr="00A2221A" w:rsidRDefault="00D71164"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D71164" w:rsidRPr="00A2221A" w:rsidRDefault="00D71164"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D71164" w:rsidRPr="00A2221A" w:rsidRDefault="00D71164" w:rsidP="00273FAB">
      <w:pPr>
        <w:pStyle w:val="Textpoznmkypodiarou"/>
        <w:numPr>
          <w:ilvl w:val="0"/>
          <w:numId w:val="4"/>
        </w:numPr>
        <w:jc w:val="both"/>
      </w:pPr>
      <w:r w:rsidRPr="00A2221A">
        <w:t>zmeny umožňuje zadanie zákazky záujemcovi inému ako by bol pôvodne akceptovaný;</w:t>
      </w:r>
    </w:p>
    <w:p w14:paraId="4581DD93" w14:textId="77777777" w:rsidR="00D71164" w:rsidRPr="00A2221A" w:rsidRDefault="00D71164"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D71164" w:rsidRDefault="00D71164" w:rsidP="00273FAB">
      <w:pPr>
        <w:pStyle w:val="Textpoznmkypodiarou"/>
        <w:numPr>
          <w:ilvl w:val="0"/>
          <w:numId w:val="4"/>
        </w:numPr>
        <w:jc w:val="both"/>
      </w:pPr>
      <w:r w:rsidRPr="00A2221A">
        <w:t>modifikácia zmení ekonomickú rovnováhu v prospech víťaza spôsobom, ktorú pôvodná zákazky neumožňovala.</w:t>
      </w:r>
    </w:p>
  </w:footnote>
  <w:footnote w:id="8">
    <w:p w14:paraId="4581DD95" w14:textId="77777777" w:rsidR="00D71164" w:rsidRPr="002049FC" w:rsidRDefault="00D71164"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9">
    <w:p w14:paraId="4581DD96" w14:textId="589DA4E8" w:rsidR="00D71164" w:rsidRDefault="00D71164" w:rsidP="008F1CFB">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footnote>
  <w:footnote w:id="10">
    <w:p w14:paraId="4581DD97" w14:textId="77777777" w:rsidR="00D71164" w:rsidRDefault="00D71164" w:rsidP="008F1CFB">
      <w:pPr>
        <w:pStyle w:val="Textpoznmkypodiarou"/>
      </w:pPr>
      <w:r w:rsidRPr="00A2221A">
        <w:rPr>
          <w:rStyle w:val="Odkaznapoznmkupodiarou"/>
        </w:rPr>
        <w:footnoteRef/>
      </w:r>
      <w:r w:rsidRPr="00A2221A">
        <w:t xml:space="preserve"> Viď poznámku </w:t>
      </w:r>
      <w:r>
        <w:t>pod čiarou č. 8</w:t>
      </w:r>
    </w:p>
  </w:footnote>
  <w:footnote w:id="11">
    <w:p w14:paraId="4581DD98" w14:textId="77777777" w:rsidR="00D71164" w:rsidRPr="00A2221A" w:rsidRDefault="00D71164"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2">
    <w:p w14:paraId="4581DD99" w14:textId="77777777" w:rsidR="00D71164" w:rsidRDefault="00D71164"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3">
    <w:p w14:paraId="113DB590" w14:textId="77777777" w:rsidR="006870E2" w:rsidRDefault="006870E2">
      <w:pPr>
        <w:pStyle w:val="Textpoznmkypodiarou"/>
        <w:rPr>
          <w:del w:id="349" w:author="Autor"/>
        </w:rPr>
      </w:pPr>
      <w:del w:id="350" w:author="Autor">
        <w:r>
          <w:rPr>
            <w:rStyle w:val="Odkaznapoznmkupodiarou"/>
          </w:rPr>
          <w:footnoteRef/>
        </w:r>
        <w:r>
          <w:delText xml:space="preserve"> Povinnosť zadávania podlimitných zákaziek bežne dostupných na trhu prostredníctvom elektronického trhoviska platí od momentu definovanom v § 155m ods. 13 zákona o VO.</w:delText>
        </w:r>
      </w:del>
    </w:p>
  </w:footnote>
  <w:footnote w:id="14">
    <w:p w14:paraId="2D263DA4" w14:textId="77777777" w:rsidR="00D71164" w:rsidRDefault="00D71164"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5">
    <w:p w14:paraId="2F17778C" w14:textId="77777777" w:rsidR="00D71164" w:rsidRPr="0071245E" w:rsidRDefault="00D71164"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6">
    <w:p w14:paraId="32520DD4" w14:textId="77777777" w:rsidR="00D71164" w:rsidRPr="0071245E" w:rsidRDefault="00D71164"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7">
    <w:p w14:paraId="10E93AEF" w14:textId="77777777" w:rsidR="00D71164" w:rsidRDefault="00D71164"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8">
    <w:p w14:paraId="5E86B026" w14:textId="77777777" w:rsidR="003F0D36" w:rsidRPr="00A2221A" w:rsidRDefault="003F0D36" w:rsidP="006A6F1A">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3F0D36" w:rsidRPr="00A2221A" w:rsidRDefault="003F0D36"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3F0D36" w:rsidRPr="00A2221A" w:rsidRDefault="003F0D36" w:rsidP="00273FAB">
      <w:pPr>
        <w:pStyle w:val="Textpoznmkypodiarou"/>
        <w:numPr>
          <w:ilvl w:val="0"/>
          <w:numId w:val="6"/>
        </w:numPr>
        <w:jc w:val="both"/>
      </w:pPr>
      <w:r w:rsidRPr="00A2221A">
        <w:t>zmeny umožňuje zadanie zákazky záujemcovi inému ako by bol pôvodne akceptovaný;</w:t>
      </w:r>
    </w:p>
    <w:p w14:paraId="43896935" w14:textId="77777777" w:rsidR="003F0D36" w:rsidRPr="00A2221A" w:rsidRDefault="003F0D36"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3F0D36" w:rsidRDefault="003F0D36" w:rsidP="00273FAB">
      <w:pPr>
        <w:pStyle w:val="Textpoznmkypodiarou"/>
        <w:numPr>
          <w:ilvl w:val="0"/>
          <w:numId w:val="6"/>
        </w:numPr>
        <w:jc w:val="both"/>
      </w:pPr>
      <w:r w:rsidRPr="00A2221A">
        <w:t>modifikácia zmení ekonomickú rovnováhu v prospech víťaza spôsobom, ktorú pôvodná zákazky neumožňovala.</w:t>
      </w:r>
    </w:p>
  </w:footnote>
  <w:footnote w:id="19">
    <w:p w14:paraId="5A08A4CB" w14:textId="77777777" w:rsidR="003F0D36" w:rsidRDefault="003F0D36" w:rsidP="006A6F1A">
      <w:pPr>
        <w:pStyle w:val="Textpoznmkypodiarou"/>
      </w:pPr>
      <w:r>
        <w:rPr>
          <w:rStyle w:val="Odkaznapoznmkupodiarou"/>
        </w:rPr>
        <w:footnoteRef/>
      </w:r>
      <w:r>
        <w:t xml:space="preserve"> P</w:t>
      </w:r>
      <w:r w:rsidRPr="00C028E5">
        <w:t>odrobnosti upravuje Metodický pokyn CKO č. 13 ku konfliktu záujmov</w:t>
      </w:r>
    </w:p>
  </w:footnote>
  <w:footnote w:id="20">
    <w:p w14:paraId="18A6DB76" w14:textId="77777777" w:rsidR="003F0D36" w:rsidRPr="00BF5AD5" w:rsidRDefault="003F0D36" w:rsidP="006A6F1A">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1">
    <w:p w14:paraId="19C2E3A5" w14:textId="7CA5F0F7" w:rsidR="003F0D36" w:rsidRPr="00F45E91" w:rsidRDefault="003F0D36" w:rsidP="00F45E91">
      <w:pPr>
        <w:pStyle w:val="Textpoznmkypodiarou"/>
        <w:rPr>
          <w:ins w:id="756" w:author="Autor"/>
        </w:rPr>
      </w:pPr>
      <w:ins w:id="757" w:author="Autor">
        <w:r>
          <w:rPr>
            <w:rStyle w:val="Odkaznapoznmkupodiarou"/>
          </w:rPr>
          <w:footnoteRef/>
        </w:r>
        <w:r>
          <w:t xml:space="preserve"> z</w:t>
        </w:r>
        <w:r w:rsidRPr="00F45E91">
          <w:t>ákon č. 315/2016 Z. z. o registri partnerov verejného sektora a o zmene a doplnení niektorých zákonov</w:t>
        </w:r>
      </w:ins>
    </w:p>
  </w:footnote>
  <w:footnote w:id="22">
    <w:p w14:paraId="543DFDEE" w14:textId="77777777" w:rsidR="003F0D36" w:rsidRDefault="003F0D36"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3">
    <w:p w14:paraId="6F18A2D0" w14:textId="72A35179" w:rsidR="003F0D36" w:rsidRDefault="003F0D36" w:rsidP="006870E2">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p w14:paraId="28D2CC36" w14:textId="6F6775A1" w:rsidR="003F0D36" w:rsidRDefault="003F0D36">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03396" w14:textId="77777777" w:rsidR="00B87D2B" w:rsidRDefault="00B87D2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A3A1" w14:textId="4672C365" w:rsidR="00D71164" w:rsidRPr="007A558C" w:rsidRDefault="00D71164">
    <w:pPr>
      <w:pStyle w:val="Hlavika"/>
      <w:rPr>
        <w:sz w:val="22"/>
        <w:szCs w:val="22"/>
      </w:rPr>
    </w:pPr>
    <w:r>
      <w:rPr>
        <w:sz w:val="22"/>
        <w:szCs w:val="22"/>
      </w:rPr>
      <w:t>6</w:t>
    </w:r>
    <w:r w:rsidRPr="007A558C">
      <w:rPr>
        <w:sz w:val="22"/>
        <w:szCs w:val="22"/>
      </w:rPr>
      <w:t xml:space="preserve">. </w:t>
    </w:r>
    <w:r>
      <w:rPr>
        <w:sz w:val="22"/>
        <w:szCs w:val="22"/>
      </w:rPr>
      <w:t xml:space="preserve">Vzor prílohy č. 4.1 Zmluvy o poskytnutí NFP – Finančné opravy za porušenie pravidiel a postupov obstarávania </w:t>
    </w:r>
    <w:r>
      <w:t>pre zákazky vyhlásené podľa zákona č. 25/2006 Z. z. a o zmene a doplnení niektorých zákonov v znení neskorších predpisov</w:t>
    </w:r>
    <w:ins w:id="364" w:author="Autor">
      <w:r>
        <w:t xml:space="preserve"> (ďalej len „zákon o VO“)</w: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243B4BD8" w:rsidR="00D71164" w:rsidRPr="00063BD3" w:rsidRDefault="00D71164">
    <w:pPr>
      <w:pStyle w:val="Hlavika"/>
      <w:rPr>
        <w:sz w:val="22"/>
        <w:szCs w:val="22"/>
      </w:rPr>
    </w:pPr>
    <w:r w:rsidRPr="00063BD3">
      <w:rPr>
        <w:sz w:val="22"/>
        <w:szCs w:val="22"/>
      </w:rPr>
      <w:t xml:space="preserve">6. Vzor prílohy č. 4.2 Zmluvy o poskytnutí NFP – Finančné opravy za porušenie pravidiel a postupov obstarávania </w:t>
    </w:r>
    <w:r w:rsidRPr="00B87D2B">
      <w:rPr>
        <w:sz w:val="22"/>
        <w:rPrChange w:id="818" w:author="Autor">
          <w:rPr/>
        </w:rPrChange>
      </w:rPr>
      <w:t xml:space="preserve">pre zákazky vyhlásené podľa zákona č. 343/2015 Z. z. </w:t>
    </w:r>
    <w:ins w:id="819" w:author="Autor">
      <w:r>
        <w:rPr>
          <w:sz w:val="22"/>
          <w:szCs w:val="22"/>
        </w:rPr>
        <w:t xml:space="preserve">o verejnom obstarávaní </w:t>
      </w:r>
    </w:ins>
    <w:r w:rsidRPr="00B87D2B">
      <w:rPr>
        <w:sz w:val="22"/>
        <w:rPrChange w:id="820" w:author="Autor">
          <w:rPr/>
        </w:rPrChange>
      </w:rPr>
      <w:t>a o zmene a doplnení niektorých zákonov v znení neskorších predpisov</w:t>
    </w:r>
    <w:ins w:id="821" w:author="Autor">
      <w:r>
        <w:rPr>
          <w:sz w:val="22"/>
          <w:szCs w:val="22"/>
        </w:rPr>
        <w:t xml:space="preserve"> (ďalej len „ZVO“)</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20FF0"/>
    <w:rsid w:val="002259C4"/>
    <w:rsid w:val="00225A05"/>
    <w:rsid w:val="00246970"/>
    <w:rsid w:val="00256687"/>
    <w:rsid w:val="00273FAB"/>
    <w:rsid w:val="00274479"/>
    <w:rsid w:val="00293E5B"/>
    <w:rsid w:val="002A1E17"/>
    <w:rsid w:val="002C2B17"/>
    <w:rsid w:val="002C40D6"/>
    <w:rsid w:val="002D5BE1"/>
    <w:rsid w:val="002D65BD"/>
    <w:rsid w:val="002E611C"/>
    <w:rsid w:val="002E7F32"/>
    <w:rsid w:val="002E7F66"/>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F0D36"/>
    <w:rsid w:val="00400A45"/>
    <w:rsid w:val="00416E2D"/>
    <w:rsid w:val="00432DF1"/>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3FB0"/>
    <w:rsid w:val="006B71F2"/>
    <w:rsid w:val="006C64B6"/>
    <w:rsid w:val="006C6A25"/>
    <w:rsid w:val="006D082A"/>
    <w:rsid w:val="006D3B82"/>
    <w:rsid w:val="006D4079"/>
    <w:rsid w:val="006F15B4"/>
    <w:rsid w:val="006F3829"/>
    <w:rsid w:val="007041A3"/>
    <w:rsid w:val="00713999"/>
    <w:rsid w:val="0074660C"/>
    <w:rsid w:val="0075207F"/>
    <w:rsid w:val="007550BC"/>
    <w:rsid w:val="007552C9"/>
    <w:rsid w:val="0076069C"/>
    <w:rsid w:val="0076414C"/>
    <w:rsid w:val="00765555"/>
    <w:rsid w:val="00771CC6"/>
    <w:rsid w:val="0077293E"/>
    <w:rsid w:val="00782970"/>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2E08"/>
    <w:rsid w:val="0093565B"/>
    <w:rsid w:val="009455E7"/>
    <w:rsid w:val="00955345"/>
    <w:rsid w:val="00963C20"/>
    <w:rsid w:val="009704E6"/>
    <w:rsid w:val="00977CF6"/>
    <w:rsid w:val="00981A53"/>
    <w:rsid w:val="009836CF"/>
    <w:rsid w:val="009837BD"/>
    <w:rsid w:val="009A53AA"/>
    <w:rsid w:val="009B421D"/>
    <w:rsid w:val="009C17A9"/>
    <w:rsid w:val="009D13FA"/>
    <w:rsid w:val="009E2F64"/>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6801"/>
    <w:rsid w:val="00B6178B"/>
    <w:rsid w:val="00B8751C"/>
    <w:rsid w:val="00B87D2B"/>
    <w:rsid w:val="00B91F3C"/>
    <w:rsid w:val="00B948E0"/>
    <w:rsid w:val="00BA089F"/>
    <w:rsid w:val="00BA13ED"/>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D2889"/>
    <w:rsid w:val="00CD3D13"/>
    <w:rsid w:val="00CE63CB"/>
    <w:rsid w:val="00CF60E2"/>
    <w:rsid w:val="00CF6137"/>
    <w:rsid w:val="00D02ED9"/>
    <w:rsid w:val="00D05350"/>
    <w:rsid w:val="00D239D4"/>
    <w:rsid w:val="00D35E08"/>
    <w:rsid w:val="00D50DF4"/>
    <w:rsid w:val="00D50FD7"/>
    <w:rsid w:val="00D526DE"/>
    <w:rsid w:val="00D61BB6"/>
    <w:rsid w:val="00D64B77"/>
    <w:rsid w:val="00D707FE"/>
    <w:rsid w:val="00D71164"/>
    <w:rsid w:val="00D842D4"/>
    <w:rsid w:val="00D86DA2"/>
    <w:rsid w:val="00D876CD"/>
    <w:rsid w:val="00DB46A1"/>
    <w:rsid w:val="00DB798B"/>
    <w:rsid w:val="00DD50DC"/>
    <w:rsid w:val="00DE3633"/>
    <w:rsid w:val="00E059EA"/>
    <w:rsid w:val="00E14746"/>
    <w:rsid w:val="00E16F8E"/>
    <w:rsid w:val="00E24D44"/>
    <w:rsid w:val="00E40048"/>
    <w:rsid w:val="00E52D37"/>
    <w:rsid w:val="00E5416A"/>
    <w:rsid w:val="00E66D03"/>
    <w:rsid w:val="00E6787F"/>
    <w:rsid w:val="00E742C1"/>
    <w:rsid w:val="00E74EA1"/>
    <w:rsid w:val="00E7702D"/>
    <w:rsid w:val="00E80F87"/>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2D12"/>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50012243-9A30-4299-B7EF-B30453BE8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7075</Words>
  <Characters>40334</Characters>
  <Application>Microsoft Office Word</Application>
  <DocSecurity>0</DocSecurity>
  <Lines>336</Lines>
  <Paragraphs>94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2018-10-26T06:29:00Z</dcterms:created>
  <dcterms:modified xsi:type="dcterms:W3CDTF">2018-10-26T09:34:00Z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